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98187" w14:textId="569EE666" w:rsidR="008A5582" w:rsidRDefault="008A5582" w:rsidP="008A5582">
      <w:pPr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ANNEX I</w:t>
      </w:r>
    </w:p>
    <w:p w14:paraId="0E683EB3" w14:textId="56A53DBB" w:rsidR="008A5582" w:rsidRPr="00353446" w:rsidRDefault="008A5582" w:rsidP="008A5582">
      <w:pPr>
        <w:rPr>
          <w:rFonts w:cs="Arial"/>
          <w:b/>
          <w:szCs w:val="20"/>
          <w:u w:val="single"/>
        </w:rPr>
      </w:pPr>
      <w:r w:rsidRPr="00353446">
        <w:rPr>
          <w:rFonts w:cs="Arial"/>
          <w:b/>
          <w:szCs w:val="20"/>
          <w:u w:val="single"/>
        </w:rPr>
        <w:t xml:space="preserve">Taula </w:t>
      </w:r>
      <w:r w:rsidR="008166FB">
        <w:rPr>
          <w:rFonts w:cs="Arial"/>
          <w:b/>
          <w:szCs w:val="20"/>
          <w:u w:val="single"/>
        </w:rPr>
        <w:t>2</w:t>
      </w:r>
      <w:r w:rsidRPr="00353446">
        <w:rPr>
          <w:rFonts w:cs="Arial"/>
          <w:b/>
          <w:szCs w:val="20"/>
          <w:u w:val="single"/>
        </w:rPr>
        <w:t xml:space="preserve"> Bates estàndard</w:t>
      </w:r>
    </w:p>
    <w:p w14:paraId="503A09E1" w14:textId="77777777" w:rsidR="008A5582" w:rsidRPr="00EC299E" w:rsidRDefault="008A5582" w:rsidP="008A5582">
      <w:pPr>
        <w:pStyle w:val="OmniPage2"/>
        <w:spacing w:line="253" w:lineRule="exact"/>
        <w:ind w:left="0" w:right="4"/>
        <w:rPr>
          <w:rFonts w:ascii="Arial" w:hAnsi="Arial" w:cs="Arial"/>
          <w:noProof w:val="0"/>
          <w:lang w:val="ca-E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1440"/>
        <w:gridCol w:w="4424"/>
      </w:tblGrid>
      <w:tr w:rsidR="008A5582" w:rsidRPr="00EC299E" w14:paraId="7B62F92C" w14:textId="77777777" w:rsidTr="002D1AE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E70F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b/>
                <w:bCs/>
                <w:noProof w:val="0"/>
                <w:lang w:val="ca-ES"/>
              </w:rPr>
            </w:pPr>
            <w:r w:rsidRPr="00EC299E">
              <w:rPr>
                <w:rFonts w:ascii="Arial" w:hAnsi="Arial" w:cs="Arial"/>
                <w:b/>
                <w:bCs/>
                <w:noProof w:val="0"/>
                <w:lang w:val="ca-ES"/>
              </w:rPr>
              <w:t>Característiques  objecte a avaluació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20FC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b/>
                <w:bCs/>
                <w:noProof w:val="0"/>
                <w:lang w:val="ca-ES"/>
              </w:rPr>
            </w:pPr>
            <w:r w:rsidRPr="00EC299E">
              <w:rPr>
                <w:rFonts w:ascii="Arial" w:hAnsi="Arial" w:cs="Arial"/>
                <w:b/>
                <w:bCs/>
                <w:noProof w:val="0"/>
                <w:lang w:val="ca-ES"/>
              </w:rPr>
              <w:t>SI / NO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4B06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b/>
                <w:bCs/>
                <w:noProof w:val="0"/>
                <w:lang w:val="ca-ES"/>
              </w:rPr>
            </w:pPr>
            <w:r w:rsidRPr="00EC299E">
              <w:rPr>
                <w:rFonts w:ascii="Arial" w:hAnsi="Arial" w:cs="Arial"/>
                <w:b/>
                <w:bCs/>
                <w:noProof w:val="0"/>
                <w:lang w:val="ca-ES"/>
              </w:rPr>
              <w:t>Metodologia</w:t>
            </w:r>
          </w:p>
        </w:tc>
      </w:tr>
      <w:tr w:rsidR="008A5582" w:rsidRPr="00EC299E" w14:paraId="06DFE601" w14:textId="77777777" w:rsidTr="002D1AE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DFE94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Resistència a la penetració de líquids (segons  EN13795)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3555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AEE3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r>
              <w:rPr>
                <w:rFonts w:ascii="Arial" w:hAnsi="Arial" w:cs="Arial"/>
                <w:noProof w:val="0"/>
                <w:lang w:val="ca-ES"/>
              </w:rPr>
              <w:t>Es valorarà la m</w:t>
            </w:r>
            <w:r w:rsidRPr="00EC299E">
              <w:rPr>
                <w:rFonts w:ascii="Arial" w:hAnsi="Arial" w:cs="Arial"/>
                <w:noProof w:val="0"/>
                <w:lang w:val="ca-ES"/>
              </w:rPr>
              <w:t>àxima resistència a la penetració de líquids segons d’un certificat extern a l’empresa que certifiqui  el valor de la fitxa tècnica</w:t>
            </w:r>
          </w:p>
        </w:tc>
      </w:tr>
      <w:tr w:rsidR="008A5582" w:rsidRPr="00EC299E" w14:paraId="168F7596" w14:textId="77777777" w:rsidTr="00AC0C3C">
        <w:trPr>
          <w:trHeight w:val="539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55EF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Embalatge individual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8AAF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1019" w14:textId="77777777" w:rsidR="008A5582" w:rsidRPr="00EC299E" w:rsidRDefault="008A5582" w:rsidP="002D1AEB">
            <w:pPr>
              <w:pStyle w:val="OmniPage2"/>
              <w:spacing w:line="253" w:lineRule="exact"/>
              <w:ind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Obertura embalatge individual de pestanya amb paper crepat i</w:t>
            </w:r>
            <w:r>
              <w:rPr>
                <w:rFonts w:ascii="Arial" w:hAnsi="Arial" w:cs="Arial"/>
                <w:noProof w:val="0"/>
                <w:lang w:val="ca-ES"/>
              </w:rPr>
              <w:t xml:space="preserve"> sense tovalloletes</w:t>
            </w:r>
            <w:r w:rsidRPr="00EC299E">
              <w:rPr>
                <w:rFonts w:ascii="Arial" w:hAnsi="Arial" w:cs="Arial"/>
                <w:noProof w:val="0"/>
                <w:lang w:val="ca-ES"/>
              </w:rPr>
              <w:t>.</w:t>
            </w:r>
          </w:p>
        </w:tc>
      </w:tr>
      <w:tr w:rsidR="008A5582" w:rsidRPr="00EC299E" w14:paraId="524E18BB" w14:textId="77777777" w:rsidTr="002D1AE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C18E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Bates sense costures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11B2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9A7B" w14:textId="77777777" w:rsidR="008A5582" w:rsidRPr="00EC299E" w:rsidRDefault="008A5582" w:rsidP="002D1AEB">
            <w:pPr>
              <w:pStyle w:val="OmniPage2"/>
              <w:spacing w:line="253" w:lineRule="exact"/>
              <w:ind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 xml:space="preserve">Bata completament  </w:t>
            </w:r>
            <w:proofErr w:type="spellStart"/>
            <w:r w:rsidRPr="00EC299E">
              <w:rPr>
                <w:rFonts w:ascii="Arial" w:hAnsi="Arial" w:cs="Arial"/>
                <w:noProof w:val="0"/>
                <w:lang w:val="ca-ES"/>
              </w:rPr>
              <w:t>termosegellada</w:t>
            </w:r>
            <w:proofErr w:type="spellEnd"/>
            <w:r w:rsidRPr="00EC299E">
              <w:rPr>
                <w:rFonts w:ascii="Arial" w:hAnsi="Arial" w:cs="Arial"/>
                <w:noProof w:val="0"/>
                <w:lang w:val="ca-ES"/>
              </w:rPr>
              <w:t xml:space="preserve"> (sense costures) en mànigues  cises i pectoral .</w:t>
            </w:r>
          </w:p>
        </w:tc>
      </w:tr>
      <w:tr w:rsidR="008A5582" w:rsidRPr="00EC299E" w14:paraId="422294AE" w14:textId="77777777" w:rsidTr="002D1AE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92AE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proofErr w:type="spellStart"/>
            <w:r>
              <w:rPr>
                <w:rFonts w:ascii="Arial" w:hAnsi="Arial" w:cs="Arial"/>
                <w:noProof w:val="0"/>
                <w:lang w:val="ca-ES"/>
              </w:rPr>
              <w:t>Termosegellat</w:t>
            </w:r>
            <w:proofErr w:type="spellEnd"/>
            <w:r>
              <w:rPr>
                <w:rFonts w:ascii="Arial" w:hAnsi="Arial" w:cs="Arial"/>
                <w:noProof w:val="0"/>
                <w:lang w:val="ca-ES"/>
              </w:rPr>
              <w:t xml:space="preserve"> en totes les costures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E165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C4C5" w14:textId="77777777" w:rsidR="008A5582" w:rsidRPr="00EC299E" w:rsidRDefault="008A5582" w:rsidP="002D1AEB">
            <w:pPr>
              <w:pStyle w:val="OmniPage2"/>
              <w:spacing w:line="253" w:lineRule="exact"/>
              <w:ind w:right="44"/>
              <w:rPr>
                <w:rFonts w:ascii="Arial" w:hAnsi="Arial" w:cs="Arial"/>
                <w:noProof w:val="0"/>
                <w:lang w:val="ca-ES"/>
              </w:rPr>
            </w:pPr>
            <w:r>
              <w:rPr>
                <w:rFonts w:ascii="Arial" w:hAnsi="Arial" w:cs="Arial"/>
                <w:noProof w:val="0"/>
                <w:lang w:val="ca-ES"/>
              </w:rPr>
              <w:t xml:space="preserve">Es valorarà que la unió de les costures sigui per </w:t>
            </w:r>
            <w:proofErr w:type="spellStart"/>
            <w:r>
              <w:rPr>
                <w:rFonts w:ascii="Arial" w:hAnsi="Arial" w:cs="Arial"/>
                <w:noProof w:val="0"/>
                <w:lang w:val="ca-ES"/>
              </w:rPr>
              <w:t>termosegellat</w:t>
            </w:r>
            <w:proofErr w:type="spellEnd"/>
            <w:r>
              <w:rPr>
                <w:rFonts w:ascii="Arial" w:hAnsi="Arial" w:cs="Arial"/>
                <w:noProof w:val="0"/>
                <w:lang w:val="ca-ES"/>
              </w:rPr>
              <w:t xml:space="preserve"> per tal de garantir la màxima seguretat tant pel pacient com pel professional per a la penetració de líquida i </w:t>
            </w:r>
            <w:proofErr w:type="spellStart"/>
            <w:r>
              <w:rPr>
                <w:rFonts w:ascii="Arial" w:hAnsi="Arial" w:cs="Arial"/>
                <w:noProof w:val="0"/>
                <w:lang w:val="ca-ES"/>
              </w:rPr>
              <w:t>bacteries</w:t>
            </w:r>
            <w:proofErr w:type="spellEnd"/>
          </w:p>
        </w:tc>
      </w:tr>
      <w:tr w:rsidR="008A5582" w:rsidRPr="00EC299E" w14:paraId="598BCBE0" w14:textId="77777777" w:rsidTr="002D1AE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AC41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Etiquetatge EAN128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19AC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B014" w14:textId="77777777" w:rsidR="008A5582" w:rsidRPr="00EC299E" w:rsidRDefault="008A5582" w:rsidP="002D1AEB">
            <w:pPr>
              <w:pStyle w:val="OmniPage2"/>
              <w:spacing w:line="253" w:lineRule="exact"/>
              <w:ind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Embalatge individual amb etiqueta autoadhesiva amb el codi de barres de traçabilitat segons estàndard  EAN128 (agrupat en EAN13, número de lot i data de caducitat).</w:t>
            </w:r>
          </w:p>
        </w:tc>
      </w:tr>
      <w:tr w:rsidR="008A5582" w:rsidRPr="00EC299E" w14:paraId="277C7B65" w14:textId="77777777" w:rsidTr="00AC0C3C">
        <w:trPr>
          <w:trHeight w:val="60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3DB2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 xml:space="preserve">Tancament de coll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B007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D8A1" w14:textId="77777777" w:rsidR="008A5582" w:rsidRPr="00EC299E" w:rsidRDefault="008A5582" w:rsidP="002D1AEB">
            <w:pPr>
              <w:pStyle w:val="OmniPage2"/>
              <w:spacing w:line="253" w:lineRule="exact"/>
              <w:ind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 xml:space="preserve">Tancament  no </w:t>
            </w:r>
            <w:proofErr w:type="spellStart"/>
            <w:r w:rsidRPr="00EC299E">
              <w:rPr>
                <w:rFonts w:ascii="Arial" w:hAnsi="Arial" w:cs="Arial"/>
                <w:noProof w:val="0"/>
                <w:lang w:val="ca-ES"/>
              </w:rPr>
              <w:t>velcro</w:t>
            </w:r>
            <w:proofErr w:type="spellEnd"/>
            <w:r w:rsidRPr="00EC299E">
              <w:rPr>
                <w:rFonts w:ascii="Arial" w:hAnsi="Arial" w:cs="Arial"/>
                <w:noProof w:val="0"/>
                <w:lang w:val="ca-ES"/>
              </w:rPr>
              <w:t xml:space="preserve"> ni cintes, </w:t>
            </w:r>
            <w:proofErr w:type="spellStart"/>
            <w:r w:rsidRPr="00EC299E">
              <w:rPr>
                <w:rFonts w:ascii="Arial" w:hAnsi="Arial" w:cs="Arial"/>
                <w:noProof w:val="0"/>
                <w:lang w:val="ca-ES"/>
              </w:rPr>
              <w:t>reposicionable</w:t>
            </w:r>
            <w:proofErr w:type="spellEnd"/>
            <w:r w:rsidRPr="00EC299E">
              <w:rPr>
                <w:rFonts w:ascii="Arial" w:hAnsi="Arial" w:cs="Arial"/>
                <w:noProof w:val="0"/>
                <w:lang w:val="ca-ES"/>
              </w:rPr>
              <w:t>.</w:t>
            </w:r>
          </w:p>
        </w:tc>
      </w:tr>
    </w:tbl>
    <w:p w14:paraId="43AEAE9A" w14:textId="77777777" w:rsidR="008A5582" w:rsidRDefault="008A5582" w:rsidP="00353446">
      <w:pPr>
        <w:pStyle w:val="OmniPage2"/>
        <w:spacing w:line="253" w:lineRule="exact"/>
        <w:ind w:left="0" w:right="4"/>
        <w:rPr>
          <w:rFonts w:ascii="Arial" w:hAnsi="Arial" w:cs="Arial"/>
          <w:noProof w:val="0"/>
          <w:lang w:val="ca-ES"/>
        </w:rPr>
      </w:pPr>
    </w:p>
    <w:p w14:paraId="35A9D07A" w14:textId="0B89C396" w:rsidR="008A5582" w:rsidRPr="00CD6D07" w:rsidRDefault="008166FB" w:rsidP="008A5582">
      <w:pPr>
        <w:pStyle w:val="OmniPage2"/>
        <w:spacing w:line="253" w:lineRule="exact"/>
        <w:ind w:left="540" w:right="4"/>
        <w:rPr>
          <w:rFonts w:ascii="Arial" w:hAnsi="Arial" w:cs="Arial"/>
          <w:b/>
          <w:noProof w:val="0"/>
          <w:u w:val="single"/>
          <w:lang w:val="ca-ES"/>
        </w:rPr>
      </w:pPr>
      <w:r>
        <w:rPr>
          <w:rFonts w:ascii="Arial" w:hAnsi="Arial" w:cs="Arial"/>
          <w:b/>
          <w:noProof w:val="0"/>
          <w:u w:val="single"/>
          <w:lang w:val="ca-ES"/>
        </w:rPr>
        <w:t>Taula 3</w:t>
      </w:r>
      <w:bookmarkStart w:id="0" w:name="_GoBack"/>
      <w:bookmarkEnd w:id="0"/>
      <w:r w:rsidR="008A5582" w:rsidRPr="00CD6D07">
        <w:rPr>
          <w:rFonts w:ascii="Arial" w:hAnsi="Arial" w:cs="Arial"/>
          <w:b/>
          <w:noProof w:val="0"/>
          <w:u w:val="single"/>
          <w:lang w:val="ca-ES"/>
        </w:rPr>
        <w:t xml:space="preserve">     Bates Quirúrgica Reforçada:</w:t>
      </w:r>
    </w:p>
    <w:p w14:paraId="4EAFB0E3" w14:textId="77777777" w:rsidR="008A5582" w:rsidRPr="00CD6D07" w:rsidRDefault="008A5582" w:rsidP="008A5582">
      <w:pPr>
        <w:pStyle w:val="OmniPage2"/>
        <w:spacing w:line="253" w:lineRule="exact"/>
        <w:ind w:left="0" w:right="4"/>
        <w:rPr>
          <w:rFonts w:ascii="Arial" w:hAnsi="Arial" w:cs="Arial"/>
          <w:b/>
          <w:noProof w:val="0"/>
          <w:u w:val="single"/>
          <w:lang w:val="ca-ES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1440"/>
        <w:gridCol w:w="4608"/>
      </w:tblGrid>
      <w:tr w:rsidR="008A5582" w:rsidRPr="00EC299E" w14:paraId="4F64F3E6" w14:textId="77777777" w:rsidTr="002D1AE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C2C4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b/>
                <w:bCs/>
                <w:noProof w:val="0"/>
                <w:lang w:val="ca-ES"/>
              </w:rPr>
            </w:pPr>
            <w:r w:rsidRPr="00EC299E">
              <w:rPr>
                <w:rFonts w:ascii="Arial" w:hAnsi="Arial" w:cs="Arial"/>
                <w:b/>
                <w:bCs/>
                <w:noProof w:val="0"/>
                <w:lang w:val="ca-ES"/>
              </w:rPr>
              <w:t>Característiques objecte a avaluació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ABED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b/>
                <w:bCs/>
                <w:noProof w:val="0"/>
                <w:lang w:val="ca-ES"/>
              </w:rPr>
            </w:pPr>
            <w:r w:rsidRPr="00EC299E">
              <w:rPr>
                <w:rFonts w:ascii="Arial" w:hAnsi="Arial" w:cs="Arial"/>
                <w:b/>
                <w:bCs/>
                <w:noProof w:val="0"/>
                <w:lang w:val="ca-ES"/>
              </w:rPr>
              <w:t>SI / NO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6AF5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b/>
                <w:bCs/>
                <w:noProof w:val="0"/>
                <w:lang w:val="ca-ES"/>
              </w:rPr>
            </w:pPr>
            <w:r w:rsidRPr="00EC299E">
              <w:rPr>
                <w:rFonts w:ascii="Arial" w:hAnsi="Arial" w:cs="Arial"/>
                <w:b/>
                <w:bCs/>
                <w:noProof w:val="0"/>
                <w:lang w:val="ca-ES"/>
              </w:rPr>
              <w:t>Metodologia</w:t>
            </w:r>
          </w:p>
        </w:tc>
      </w:tr>
      <w:tr w:rsidR="008A5582" w:rsidRPr="00EC299E" w14:paraId="71F225A5" w14:textId="77777777" w:rsidTr="002D1AE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8F8D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Resistència a la penetració de líquids en àrea no crítica  (segons EN13795)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FBA0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F614" w14:textId="77777777" w:rsidR="008A5582" w:rsidRPr="00EC299E" w:rsidRDefault="008A5582" w:rsidP="002D1AEB">
            <w:pPr>
              <w:pStyle w:val="OmniPage2"/>
              <w:spacing w:line="253" w:lineRule="exact"/>
              <w:ind w:right="44"/>
              <w:rPr>
                <w:rFonts w:ascii="Arial" w:hAnsi="Arial" w:cs="Arial"/>
                <w:noProof w:val="0"/>
                <w:lang w:val="ca-ES"/>
              </w:rPr>
            </w:pPr>
            <w:r>
              <w:rPr>
                <w:rFonts w:ascii="Arial" w:hAnsi="Arial" w:cs="Arial"/>
                <w:noProof w:val="0"/>
                <w:lang w:val="ca-ES"/>
              </w:rPr>
              <w:t>Es valorarà la m</w:t>
            </w:r>
            <w:r w:rsidRPr="00EC299E">
              <w:rPr>
                <w:rFonts w:ascii="Arial" w:hAnsi="Arial" w:cs="Arial"/>
                <w:noProof w:val="0"/>
                <w:lang w:val="ca-ES"/>
              </w:rPr>
              <w:t>àxima resistència a la penetració de líquids segons un certificat extern a l’empresa que certifiqui  el valor de la fitxa tècnica</w:t>
            </w:r>
          </w:p>
        </w:tc>
      </w:tr>
      <w:tr w:rsidR="008A5582" w:rsidRPr="00EC299E" w14:paraId="7A046D86" w14:textId="77777777" w:rsidTr="002D1AE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169C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Reforç transpirables en mànigues i pectoral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5F9F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47D3" w14:textId="77777777" w:rsidR="008A5582" w:rsidRPr="00EC299E" w:rsidRDefault="008A5582" w:rsidP="002D1AEB">
            <w:pPr>
              <w:pStyle w:val="OmniPage2"/>
              <w:spacing w:line="253" w:lineRule="exact"/>
              <w:ind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Reforç  transpirable en espatlles i pectoral</w:t>
            </w:r>
          </w:p>
        </w:tc>
      </w:tr>
      <w:tr w:rsidR="008A5582" w:rsidRPr="00EC299E" w14:paraId="68757A76" w14:textId="77777777" w:rsidTr="002D1AE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A1E5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Longitud reforç en mànigues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9D8A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9EAF" w14:textId="77777777" w:rsidR="008A5582" w:rsidRPr="00EC299E" w:rsidRDefault="008A5582" w:rsidP="002D1AEB">
            <w:pPr>
              <w:pStyle w:val="OmniPage2"/>
              <w:spacing w:line="253" w:lineRule="exact"/>
              <w:ind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 xml:space="preserve">Reforç fins l’espatlla </w:t>
            </w:r>
          </w:p>
        </w:tc>
      </w:tr>
      <w:tr w:rsidR="008A5582" w:rsidRPr="00EC299E" w14:paraId="5B24BB46" w14:textId="77777777" w:rsidTr="002D1AE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E75E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Bates sense costures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ED92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D95" w14:textId="77777777" w:rsidR="008A5582" w:rsidRPr="00EC299E" w:rsidRDefault="008A5582" w:rsidP="002D1AEB">
            <w:pPr>
              <w:pStyle w:val="OmniPage2"/>
              <w:spacing w:line="253" w:lineRule="exact"/>
              <w:ind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 xml:space="preserve">Bata completament  </w:t>
            </w:r>
            <w:proofErr w:type="spellStart"/>
            <w:r w:rsidRPr="00EC299E">
              <w:rPr>
                <w:rFonts w:ascii="Arial" w:hAnsi="Arial" w:cs="Arial"/>
                <w:noProof w:val="0"/>
                <w:lang w:val="ca-ES"/>
              </w:rPr>
              <w:t>termosegellada</w:t>
            </w:r>
            <w:proofErr w:type="spellEnd"/>
            <w:r w:rsidRPr="00EC299E">
              <w:rPr>
                <w:rFonts w:ascii="Arial" w:hAnsi="Arial" w:cs="Arial"/>
                <w:noProof w:val="0"/>
                <w:lang w:val="ca-ES"/>
              </w:rPr>
              <w:t xml:space="preserve"> (sense costures) en mànigues, cises i pectoral. </w:t>
            </w:r>
          </w:p>
        </w:tc>
      </w:tr>
      <w:tr w:rsidR="008A5582" w:rsidRPr="00EC299E" w14:paraId="67B2642A" w14:textId="77777777" w:rsidTr="002D1AE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46B8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proofErr w:type="spellStart"/>
            <w:r>
              <w:rPr>
                <w:rFonts w:ascii="Arial" w:hAnsi="Arial" w:cs="Arial"/>
                <w:noProof w:val="0"/>
                <w:lang w:val="ca-ES"/>
              </w:rPr>
              <w:t>Termosegellat</w:t>
            </w:r>
            <w:proofErr w:type="spellEnd"/>
            <w:r>
              <w:rPr>
                <w:rFonts w:ascii="Arial" w:hAnsi="Arial" w:cs="Arial"/>
                <w:noProof w:val="0"/>
                <w:lang w:val="ca-ES"/>
              </w:rPr>
              <w:t xml:space="preserve"> en totes les costures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D5F7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2564" w14:textId="77777777" w:rsidR="008A5582" w:rsidRPr="00EC299E" w:rsidRDefault="008A5582" w:rsidP="002D1AEB">
            <w:pPr>
              <w:pStyle w:val="OmniPage2"/>
              <w:spacing w:line="253" w:lineRule="exact"/>
              <w:ind w:right="44"/>
              <w:rPr>
                <w:rFonts w:ascii="Arial" w:hAnsi="Arial" w:cs="Arial"/>
                <w:noProof w:val="0"/>
                <w:lang w:val="ca-ES"/>
              </w:rPr>
            </w:pPr>
            <w:r>
              <w:rPr>
                <w:rFonts w:ascii="Arial" w:hAnsi="Arial" w:cs="Arial"/>
                <w:noProof w:val="0"/>
                <w:lang w:val="ca-ES"/>
              </w:rPr>
              <w:t xml:space="preserve">Es valorarà que la unió de les costures sigui per </w:t>
            </w:r>
            <w:proofErr w:type="spellStart"/>
            <w:r>
              <w:rPr>
                <w:rFonts w:ascii="Arial" w:hAnsi="Arial" w:cs="Arial"/>
                <w:noProof w:val="0"/>
                <w:lang w:val="ca-ES"/>
              </w:rPr>
              <w:t>termosegellat</w:t>
            </w:r>
            <w:proofErr w:type="spellEnd"/>
            <w:r>
              <w:rPr>
                <w:rFonts w:ascii="Arial" w:hAnsi="Arial" w:cs="Arial"/>
                <w:noProof w:val="0"/>
                <w:lang w:val="ca-ES"/>
              </w:rPr>
              <w:t xml:space="preserve"> per tal de garantir la màxima seguretat tant pel pacient com pel professional per a la penetració de líquida i </w:t>
            </w:r>
            <w:proofErr w:type="spellStart"/>
            <w:r>
              <w:rPr>
                <w:rFonts w:ascii="Arial" w:hAnsi="Arial" w:cs="Arial"/>
                <w:noProof w:val="0"/>
                <w:lang w:val="ca-ES"/>
              </w:rPr>
              <w:t>bacteries</w:t>
            </w:r>
            <w:proofErr w:type="spellEnd"/>
          </w:p>
        </w:tc>
      </w:tr>
      <w:tr w:rsidR="008A5582" w:rsidRPr="00EC299E" w14:paraId="1220EA03" w14:textId="77777777" w:rsidTr="002D1AE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7C65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Embalatge individual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0011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49B2" w14:textId="77777777" w:rsidR="008A5582" w:rsidRPr="00EC299E" w:rsidRDefault="008A5582" w:rsidP="002D1AEB">
            <w:pPr>
              <w:pStyle w:val="OmniPage2"/>
              <w:spacing w:line="253" w:lineRule="exact"/>
              <w:ind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 xml:space="preserve">Obertura embalatge individual de pestanya amb  paper crepat i </w:t>
            </w:r>
            <w:r>
              <w:rPr>
                <w:rFonts w:ascii="Arial" w:hAnsi="Arial" w:cs="Arial"/>
                <w:noProof w:val="0"/>
                <w:lang w:val="ca-ES"/>
              </w:rPr>
              <w:t xml:space="preserve">sense </w:t>
            </w:r>
            <w:proofErr w:type="spellStart"/>
            <w:r>
              <w:rPr>
                <w:rFonts w:ascii="Arial" w:hAnsi="Arial" w:cs="Arial"/>
                <w:noProof w:val="0"/>
                <w:lang w:val="ca-ES"/>
              </w:rPr>
              <w:t>tovallotes</w:t>
            </w:r>
            <w:proofErr w:type="spellEnd"/>
            <w:r>
              <w:rPr>
                <w:rFonts w:ascii="Arial" w:hAnsi="Arial" w:cs="Arial"/>
                <w:noProof w:val="0"/>
                <w:lang w:val="ca-E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lang w:val="ca-ES"/>
              </w:rPr>
              <w:t>secamans</w:t>
            </w:r>
            <w:proofErr w:type="spellEnd"/>
          </w:p>
        </w:tc>
      </w:tr>
      <w:tr w:rsidR="008A5582" w:rsidRPr="00EC299E" w14:paraId="6EB78C12" w14:textId="77777777" w:rsidTr="002D1AE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3F59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Etiquetatge EAN128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ED09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327C" w14:textId="77777777" w:rsidR="008A5582" w:rsidRPr="00EC299E" w:rsidRDefault="008A5582" w:rsidP="002D1AEB">
            <w:pPr>
              <w:pStyle w:val="OmniPage2"/>
              <w:spacing w:line="253" w:lineRule="exact"/>
              <w:ind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>Embalatge individual amb etiqueta autoadhesiva amb el codi de barres de traçabilitat segons estàndard EAN128 (agrupat  de EAN13, número de lot i  data de caducitat).</w:t>
            </w:r>
          </w:p>
        </w:tc>
      </w:tr>
      <w:tr w:rsidR="008A5582" w:rsidRPr="00EC299E" w14:paraId="397202D1" w14:textId="77777777" w:rsidTr="00AC0C3C">
        <w:trPr>
          <w:trHeight w:val="34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8441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 xml:space="preserve">Tancament  del coll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72E1" w14:textId="77777777" w:rsidR="008A5582" w:rsidRPr="00EC299E" w:rsidRDefault="008A5582" w:rsidP="002D1AEB">
            <w:pPr>
              <w:pStyle w:val="OmniPage2"/>
              <w:spacing w:line="253" w:lineRule="exact"/>
              <w:ind w:left="0" w:right="44"/>
              <w:jc w:val="center"/>
              <w:rPr>
                <w:rFonts w:ascii="Arial" w:hAnsi="Arial" w:cs="Arial"/>
                <w:noProof w:val="0"/>
                <w:lang w:val="ca-ES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DD3B" w14:textId="77777777" w:rsidR="008A5582" w:rsidRPr="00EC299E" w:rsidRDefault="008A5582" w:rsidP="002D1AEB">
            <w:pPr>
              <w:pStyle w:val="OmniPage2"/>
              <w:spacing w:line="253" w:lineRule="exact"/>
              <w:ind w:right="44"/>
              <w:rPr>
                <w:rFonts w:ascii="Arial" w:hAnsi="Arial" w:cs="Arial"/>
                <w:noProof w:val="0"/>
                <w:lang w:val="ca-ES"/>
              </w:rPr>
            </w:pPr>
            <w:r w:rsidRPr="00EC299E">
              <w:rPr>
                <w:rFonts w:ascii="Arial" w:hAnsi="Arial" w:cs="Arial"/>
                <w:noProof w:val="0"/>
                <w:lang w:val="ca-ES"/>
              </w:rPr>
              <w:t xml:space="preserve">Tancament no </w:t>
            </w:r>
            <w:proofErr w:type="spellStart"/>
            <w:r w:rsidRPr="00EC299E">
              <w:rPr>
                <w:rFonts w:ascii="Arial" w:hAnsi="Arial" w:cs="Arial"/>
                <w:noProof w:val="0"/>
                <w:lang w:val="ca-ES"/>
              </w:rPr>
              <w:t>velcro</w:t>
            </w:r>
            <w:proofErr w:type="spellEnd"/>
            <w:r w:rsidRPr="00EC299E">
              <w:rPr>
                <w:rFonts w:ascii="Arial" w:hAnsi="Arial" w:cs="Arial"/>
                <w:noProof w:val="0"/>
                <w:lang w:val="ca-ES"/>
              </w:rPr>
              <w:t xml:space="preserve"> ni cintes, </w:t>
            </w:r>
            <w:proofErr w:type="spellStart"/>
            <w:r w:rsidRPr="00EC299E">
              <w:rPr>
                <w:rFonts w:ascii="Arial" w:hAnsi="Arial" w:cs="Arial"/>
                <w:noProof w:val="0"/>
                <w:lang w:val="ca-ES"/>
              </w:rPr>
              <w:t>reposicionable</w:t>
            </w:r>
            <w:proofErr w:type="spellEnd"/>
            <w:r w:rsidRPr="00EC299E">
              <w:rPr>
                <w:rFonts w:ascii="Arial" w:hAnsi="Arial" w:cs="Arial"/>
                <w:noProof w:val="0"/>
                <w:lang w:val="ca-ES"/>
              </w:rPr>
              <w:t>.</w:t>
            </w:r>
          </w:p>
        </w:tc>
      </w:tr>
    </w:tbl>
    <w:p w14:paraId="57DBCBFC" w14:textId="5C241C45" w:rsidR="005C0F39" w:rsidRPr="005C0F39" w:rsidRDefault="005C0F39" w:rsidP="00AC0C3C">
      <w:pPr>
        <w:spacing w:before="0" w:after="0"/>
        <w:jc w:val="left"/>
        <w:rPr>
          <w:color w:val="FF0000"/>
        </w:rPr>
      </w:pPr>
    </w:p>
    <w:sectPr w:rsidR="005C0F39" w:rsidRPr="005C0F39" w:rsidSect="00C44D35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62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6A25F" w14:textId="77777777" w:rsidR="0097562C" w:rsidRDefault="0097562C" w:rsidP="00FA60DD">
      <w:pPr>
        <w:spacing w:after="0"/>
      </w:pPr>
      <w:r>
        <w:separator/>
      </w:r>
    </w:p>
  </w:endnote>
  <w:endnote w:type="continuationSeparator" w:id="0">
    <w:p w14:paraId="1245F8E5" w14:textId="77777777" w:rsidR="0097562C" w:rsidRDefault="0097562C" w:rsidP="00FA60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61564231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219B24" w14:textId="392D103A" w:rsidR="001C1B76" w:rsidRPr="00751306" w:rsidRDefault="001C1B76">
            <w:pPr>
              <w:pStyle w:val="Piedepgina"/>
              <w:jc w:val="right"/>
              <w:rPr>
                <w:sz w:val="16"/>
                <w:szCs w:val="16"/>
              </w:rPr>
            </w:pPr>
            <w:r w:rsidRPr="00751306">
              <w:rPr>
                <w:bCs/>
                <w:sz w:val="16"/>
                <w:szCs w:val="16"/>
              </w:rPr>
              <w:fldChar w:fldCharType="begin"/>
            </w:r>
            <w:r w:rsidRPr="00751306">
              <w:rPr>
                <w:bCs/>
                <w:sz w:val="16"/>
                <w:szCs w:val="16"/>
              </w:rPr>
              <w:instrText>PAGE</w:instrText>
            </w:r>
            <w:r w:rsidRPr="00751306">
              <w:rPr>
                <w:bCs/>
                <w:sz w:val="16"/>
                <w:szCs w:val="16"/>
              </w:rPr>
              <w:fldChar w:fldCharType="separate"/>
            </w:r>
            <w:r w:rsidR="008A0F2D">
              <w:rPr>
                <w:bCs/>
                <w:noProof/>
                <w:sz w:val="16"/>
                <w:szCs w:val="16"/>
              </w:rPr>
              <w:t>2</w:t>
            </w:r>
            <w:r w:rsidRPr="00751306">
              <w:rPr>
                <w:bCs/>
                <w:sz w:val="16"/>
                <w:szCs w:val="16"/>
              </w:rPr>
              <w:fldChar w:fldCharType="end"/>
            </w:r>
            <w:r w:rsidRPr="00751306">
              <w:rPr>
                <w:sz w:val="16"/>
                <w:szCs w:val="16"/>
                <w:lang w:val="es-ES"/>
              </w:rPr>
              <w:t xml:space="preserve"> | </w:t>
            </w:r>
            <w:r w:rsidRPr="00751306">
              <w:rPr>
                <w:bCs/>
                <w:sz w:val="16"/>
                <w:szCs w:val="16"/>
              </w:rPr>
              <w:fldChar w:fldCharType="begin"/>
            </w:r>
            <w:r w:rsidRPr="00751306">
              <w:rPr>
                <w:bCs/>
                <w:sz w:val="16"/>
                <w:szCs w:val="16"/>
              </w:rPr>
              <w:instrText>NUMPAGES</w:instrText>
            </w:r>
            <w:r w:rsidRPr="00751306">
              <w:rPr>
                <w:bCs/>
                <w:sz w:val="16"/>
                <w:szCs w:val="16"/>
              </w:rPr>
              <w:fldChar w:fldCharType="separate"/>
            </w:r>
            <w:r w:rsidR="008A0F2D">
              <w:rPr>
                <w:bCs/>
                <w:noProof/>
                <w:sz w:val="16"/>
                <w:szCs w:val="16"/>
              </w:rPr>
              <w:t>2</w:t>
            </w:r>
            <w:r w:rsidRPr="00751306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5497A95" w14:textId="77777777" w:rsidR="001C1B76" w:rsidRDefault="001C1B76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3266C" w14:textId="77777777" w:rsidR="0097562C" w:rsidRDefault="0097562C" w:rsidP="00FA60DD">
      <w:pPr>
        <w:spacing w:after="0"/>
      </w:pPr>
      <w:r>
        <w:separator/>
      </w:r>
    </w:p>
  </w:footnote>
  <w:footnote w:type="continuationSeparator" w:id="0">
    <w:p w14:paraId="710C51A8" w14:textId="77777777" w:rsidR="0097562C" w:rsidRDefault="0097562C" w:rsidP="00FA60D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85"/>
      <w:gridCol w:w="5975"/>
    </w:tblGrid>
    <w:tr w:rsidR="001C1B76" w14:paraId="0DC32B9B" w14:textId="77777777" w:rsidTr="00B47EFA">
      <w:trPr>
        <w:jc w:val="center"/>
      </w:trPr>
      <w:tc>
        <w:tcPr>
          <w:tcW w:w="3097" w:type="dxa"/>
          <w:shd w:val="clear" w:color="auto" w:fill="auto"/>
          <w:vAlign w:val="bottom"/>
        </w:tcPr>
        <w:p w14:paraId="0047AD5F" w14:textId="77777777" w:rsidR="001C1B76" w:rsidRDefault="001C1B76" w:rsidP="00C43F47">
          <w:pPr>
            <w:pStyle w:val="Encabezado"/>
            <w:spacing w:before="0" w:after="0" w:line="360" w:lineRule="auto"/>
          </w:pPr>
          <w:r>
            <w:rPr>
              <w:noProof/>
              <w:lang w:val="en-US"/>
            </w:rPr>
            <w:drawing>
              <wp:inline distT="0" distB="0" distL="0" distR="0" wp14:anchorId="50578951" wp14:editId="493BB860">
                <wp:extent cx="1630045" cy="652145"/>
                <wp:effectExtent l="0" t="0" r="825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0045" cy="652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43" w:type="dxa"/>
          <w:shd w:val="clear" w:color="auto" w:fill="auto"/>
          <w:vAlign w:val="center"/>
        </w:tcPr>
        <w:p w14:paraId="58D2D640" w14:textId="634220E1" w:rsidR="001C1B76" w:rsidRDefault="001C1B76" w:rsidP="00C43F47">
          <w:pPr>
            <w:widowControl w:val="0"/>
            <w:tabs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before="0" w:after="0"/>
            <w:rPr>
              <w:rFonts w:cs="Arial"/>
              <w:b/>
              <w:bCs/>
              <w:i/>
              <w:color w:val="222222"/>
              <w:sz w:val="16"/>
              <w:szCs w:val="16"/>
            </w:rPr>
          </w:pPr>
          <w:r w:rsidRPr="00C36537">
            <w:rPr>
              <w:rFonts w:cs="Arial"/>
              <w:sz w:val="16"/>
              <w:szCs w:val="18"/>
            </w:rPr>
            <w:t xml:space="preserve">PLEC DE </w:t>
          </w:r>
          <w:r w:rsidRPr="00C43F47">
            <w:rPr>
              <w:rFonts w:cs="Arial"/>
              <w:sz w:val="16"/>
              <w:szCs w:val="16"/>
            </w:rPr>
            <w:t xml:space="preserve">PRESCRIPCIONS TÈCNIQUES: </w:t>
          </w:r>
          <w:r w:rsidR="008A79D7">
            <w:rPr>
              <w:rFonts w:cs="Arial"/>
              <w:b/>
              <w:bCs/>
              <w:i/>
              <w:color w:val="222222"/>
              <w:sz w:val="16"/>
              <w:szCs w:val="16"/>
            </w:rPr>
            <w:t>CONTRACTACIÓ DEL SUBMINISTRAMENT</w:t>
          </w:r>
          <w:r w:rsidR="00B44D13">
            <w:rPr>
              <w:rFonts w:cs="Arial"/>
              <w:b/>
              <w:bCs/>
              <w:i/>
              <w:color w:val="222222"/>
              <w:sz w:val="16"/>
              <w:szCs w:val="16"/>
            </w:rPr>
            <w:t xml:space="preserve"> DE COBERTURA QUIRÚRGICA </w:t>
          </w:r>
          <w:r w:rsidR="00A00B68">
            <w:rPr>
              <w:rFonts w:cs="Arial"/>
              <w:b/>
              <w:bCs/>
              <w:i/>
              <w:color w:val="222222"/>
              <w:sz w:val="16"/>
              <w:szCs w:val="16"/>
            </w:rPr>
            <w:t>PER AL</w:t>
          </w:r>
          <w:r w:rsidR="008A79D7">
            <w:rPr>
              <w:rFonts w:cs="Arial"/>
              <w:b/>
              <w:bCs/>
              <w:i/>
              <w:color w:val="222222"/>
              <w:sz w:val="16"/>
              <w:szCs w:val="16"/>
            </w:rPr>
            <w:t xml:space="preserve"> CONSORCI SANITARI DEL MARESME</w:t>
          </w:r>
        </w:p>
        <w:p w14:paraId="2B722CB2" w14:textId="77777777" w:rsidR="001C1B76" w:rsidRPr="00C43F47" w:rsidRDefault="001C1B76" w:rsidP="00C43F47">
          <w:pPr>
            <w:widowControl w:val="0"/>
            <w:tabs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before="0" w:after="0"/>
            <w:rPr>
              <w:rFonts w:cs="Arial"/>
              <w:i/>
              <w:sz w:val="16"/>
              <w:szCs w:val="16"/>
            </w:rPr>
          </w:pPr>
        </w:p>
        <w:p w14:paraId="5629698D" w14:textId="4C09CCF2" w:rsidR="001C1B76" w:rsidRPr="00C36537" w:rsidRDefault="001C1B76" w:rsidP="002F6165">
          <w:pPr>
            <w:spacing w:before="0" w:after="0"/>
            <w:ind w:firstLine="720"/>
            <w:jc w:val="right"/>
            <w:rPr>
              <w:rFonts w:cs="Arial"/>
              <w:i/>
              <w:sz w:val="18"/>
              <w:szCs w:val="18"/>
              <w:u w:val="single"/>
              <w:lang w:eastAsia="x-none"/>
            </w:rPr>
          </w:pPr>
          <w:r w:rsidRPr="00C36537">
            <w:rPr>
              <w:rFonts w:cs="Arial"/>
              <w:i/>
              <w:sz w:val="16"/>
              <w:szCs w:val="18"/>
              <w:u w:val="single"/>
            </w:rPr>
            <w:t xml:space="preserve">Núm. </w:t>
          </w:r>
          <w:r w:rsidRPr="00F34689">
            <w:rPr>
              <w:rFonts w:cs="Arial"/>
              <w:i/>
              <w:sz w:val="16"/>
              <w:szCs w:val="18"/>
              <w:u w:val="single"/>
            </w:rPr>
            <w:t xml:space="preserve">Expedient: </w:t>
          </w:r>
          <w:r w:rsidRPr="00F34689">
            <w:rPr>
              <w:rFonts w:cs="Arial"/>
              <w:i/>
              <w:sz w:val="16"/>
              <w:szCs w:val="16"/>
              <w:u w:val="single"/>
            </w:rPr>
            <w:t xml:space="preserve">CSdM </w:t>
          </w:r>
          <w:del w:id="1" w:author="Romero Corrales, Olayo" w:date="2025-05-21T13:41:00Z">
            <w:r w:rsidR="00B44D13" w:rsidRPr="002F6165" w:rsidDel="002F6165">
              <w:rPr>
                <w:rFonts w:cs="Arial"/>
                <w:i/>
                <w:sz w:val="16"/>
                <w:szCs w:val="16"/>
                <w:highlight w:val="yellow"/>
                <w:u w:val="single"/>
                <w:rPrChange w:id="2" w:author="Romero Corrales, Olayo" w:date="2025-05-21T13:41:00Z">
                  <w:rPr>
                    <w:rFonts w:cs="Arial"/>
                    <w:i/>
                    <w:sz w:val="16"/>
                    <w:szCs w:val="16"/>
                    <w:u w:val="single"/>
                  </w:rPr>
                </w:rPrChange>
              </w:rPr>
              <w:delText>5</w:delText>
            </w:r>
            <w:r w:rsidR="008A79D7" w:rsidRPr="002F6165" w:rsidDel="002F6165">
              <w:rPr>
                <w:rFonts w:cs="Arial"/>
                <w:i/>
                <w:sz w:val="16"/>
                <w:szCs w:val="16"/>
                <w:highlight w:val="yellow"/>
                <w:u w:val="single"/>
                <w:rPrChange w:id="3" w:author="Romero Corrales, Olayo" w:date="2025-05-21T13:41:00Z">
                  <w:rPr>
                    <w:rFonts w:cs="Arial"/>
                    <w:i/>
                    <w:sz w:val="16"/>
                    <w:szCs w:val="16"/>
                    <w:u w:val="single"/>
                  </w:rPr>
                </w:rPrChange>
              </w:rPr>
              <w:delText>/</w:delText>
            </w:r>
            <w:r w:rsidR="00B44D13" w:rsidRPr="002F6165" w:rsidDel="002F6165">
              <w:rPr>
                <w:rFonts w:cs="Arial"/>
                <w:i/>
                <w:sz w:val="16"/>
                <w:szCs w:val="16"/>
                <w:highlight w:val="yellow"/>
                <w:u w:val="single"/>
                <w:rPrChange w:id="4" w:author="Romero Corrales, Olayo" w:date="2025-05-21T13:41:00Z">
                  <w:rPr>
                    <w:rFonts w:cs="Arial"/>
                    <w:i/>
                    <w:sz w:val="16"/>
                    <w:szCs w:val="16"/>
                    <w:u w:val="single"/>
                  </w:rPr>
                </w:rPrChange>
              </w:rPr>
              <w:delText>20ASS</w:delText>
            </w:r>
          </w:del>
          <w:ins w:id="5" w:author="Romero Corrales, Olayo" w:date="2025-05-21T13:41:00Z">
            <w:r w:rsidR="002F6165" w:rsidRPr="002F6165">
              <w:rPr>
                <w:rFonts w:cs="Arial"/>
                <w:i/>
                <w:sz w:val="16"/>
                <w:szCs w:val="16"/>
                <w:highlight w:val="yellow"/>
                <w:u w:val="single"/>
                <w:rPrChange w:id="6" w:author="Romero Corrales, Olayo" w:date="2025-05-21T13:41:00Z">
                  <w:rPr>
                    <w:rFonts w:cs="Arial"/>
                    <w:i/>
                    <w:sz w:val="16"/>
                    <w:szCs w:val="16"/>
                    <w:u w:val="single"/>
                  </w:rPr>
                </w:rPrChange>
              </w:rPr>
              <w:t>xx/xx</w:t>
            </w:r>
          </w:ins>
        </w:p>
      </w:tc>
    </w:tr>
  </w:tbl>
  <w:p w14:paraId="136C8392" w14:textId="77777777" w:rsidR="001C1B76" w:rsidRPr="00670143" w:rsidRDefault="001C1B76" w:rsidP="00C43F47">
    <w:pPr>
      <w:pStyle w:val="Encabezado"/>
      <w:spacing w:before="0" w:after="0"/>
      <w:rPr>
        <w:rFonts w:cs="Arial"/>
        <w:sz w:val="24"/>
        <w:szCs w:val="24"/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9C199" w14:textId="77777777" w:rsidR="001C1B76" w:rsidRDefault="001C1B76">
    <w:pPr>
      <w:pStyle w:val="Encabezado"/>
    </w:pPr>
    <w:r>
      <w:rPr>
        <w:noProof/>
        <w:lang w:val="en-US"/>
      </w:rPr>
      <w:drawing>
        <wp:inline distT="0" distB="0" distL="0" distR="0" wp14:anchorId="131D0D73" wp14:editId="5C99AEB2">
          <wp:extent cx="1790700" cy="561975"/>
          <wp:effectExtent l="0" t="0" r="0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F5ED3"/>
    <w:multiLevelType w:val="hybridMultilevel"/>
    <w:tmpl w:val="27A6703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B36F0"/>
    <w:multiLevelType w:val="hybridMultilevel"/>
    <w:tmpl w:val="A5925F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D2782"/>
    <w:multiLevelType w:val="multilevel"/>
    <w:tmpl w:val="E1785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457B2B"/>
    <w:multiLevelType w:val="hybridMultilevel"/>
    <w:tmpl w:val="D854A3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3B6657"/>
    <w:multiLevelType w:val="hybridMultilevel"/>
    <w:tmpl w:val="FECEE70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E539F"/>
    <w:multiLevelType w:val="hybridMultilevel"/>
    <w:tmpl w:val="76808FAA"/>
    <w:lvl w:ilvl="0" w:tplc="0C0A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4A4C1551"/>
    <w:multiLevelType w:val="multilevel"/>
    <w:tmpl w:val="DADCA8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25410"/>
    <w:multiLevelType w:val="hybridMultilevel"/>
    <w:tmpl w:val="27A6703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65B38"/>
    <w:multiLevelType w:val="hybridMultilevel"/>
    <w:tmpl w:val="62EC5BFA"/>
    <w:lvl w:ilvl="0" w:tplc="64F0A0FC">
      <w:start w:val="1"/>
      <w:numFmt w:val="decimal"/>
      <w:lvlText w:val="%1.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11D16"/>
    <w:multiLevelType w:val="hybridMultilevel"/>
    <w:tmpl w:val="548A95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0E623A"/>
    <w:multiLevelType w:val="hybridMultilevel"/>
    <w:tmpl w:val="66E6DFE6"/>
    <w:lvl w:ilvl="0" w:tplc="EE64179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94210D"/>
    <w:multiLevelType w:val="hybridMultilevel"/>
    <w:tmpl w:val="5D5C0B5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A055F"/>
    <w:multiLevelType w:val="multilevel"/>
    <w:tmpl w:val="82126AEC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4"/>
  </w:num>
  <w:num w:numId="5">
    <w:abstractNumId w:val="3"/>
  </w:num>
  <w:num w:numId="6">
    <w:abstractNumId w:val="11"/>
  </w:num>
  <w:num w:numId="7">
    <w:abstractNumId w:val="5"/>
  </w:num>
  <w:num w:numId="8">
    <w:abstractNumId w:val="6"/>
  </w:num>
  <w:num w:numId="9">
    <w:abstractNumId w:val="9"/>
  </w:num>
  <w:num w:numId="1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</w:num>
  <w:num w:numId="12">
    <w:abstractNumId w:val="2"/>
  </w:num>
  <w:num w:numId="13">
    <w:abstractNumId w:val="10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mero Corrales, Olayo">
    <w15:presenceInfo w15:providerId="AD" w15:userId="S-1-5-21-1715567821-1085031214-682003330-53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A2E"/>
    <w:rsid w:val="00002E52"/>
    <w:rsid w:val="00005D31"/>
    <w:rsid w:val="00007727"/>
    <w:rsid w:val="00012F8D"/>
    <w:rsid w:val="00013E9A"/>
    <w:rsid w:val="00015AE0"/>
    <w:rsid w:val="00023AC5"/>
    <w:rsid w:val="00023F92"/>
    <w:rsid w:val="00024B1C"/>
    <w:rsid w:val="00025899"/>
    <w:rsid w:val="0002610D"/>
    <w:rsid w:val="000268A9"/>
    <w:rsid w:val="00027948"/>
    <w:rsid w:val="00027B94"/>
    <w:rsid w:val="000307DC"/>
    <w:rsid w:val="000323E3"/>
    <w:rsid w:val="00033C5D"/>
    <w:rsid w:val="00037FE3"/>
    <w:rsid w:val="00040ADB"/>
    <w:rsid w:val="00044397"/>
    <w:rsid w:val="000467CE"/>
    <w:rsid w:val="00047621"/>
    <w:rsid w:val="00050BB7"/>
    <w:rsid w:val="000535F7"/>
    <w:rsid w:val="00056A40"/>
    <w:rsid w:val="00056D75"/>
    <w:rsid w:val="000573A6"/>
    <w:rsid w:val="00057644"/>
    <w:rsid w:val="00063103"/>
    <w:rsid w:val="00065ABA"/>
    <w:rsid w:val="00065AEB"/>
    <w:rsid w:val="00066B05"/>
    <w:rsid w:val="00066BE9"/>
    <w:rsid w:val="0007067F"/>
    <w:rsid w:val="00071F8D"/>
    <w:rsid w:val="000724EB"/>
    <w:rsid w:val="00075684"/>
    <w:rsid w:val="0007650C"/>
    <w:rsid w:val="00080F1D"/>
    <w:rsid w:val="00085B13"/>
    <w:rsid w:val="000904B0"/>
    <w:rsid w:val="00092C83"/>
    <w:rsid w:val="000934EA"/>
    <w:rsid w:val="00095499"/>
    <w:rsid w:val="0009723F"/>
    <w:rsid w:val="0009753F"/>
    <w:rsid w:val="000A2491"/>
    <w:rsid w:val="000A563D"/>
    <w:rsid w:val="000A6627"/>
    <w:rsid w:val="000B256D"/>
    <w:rsid w:val="000B3F02"/>
    <w:rsid w:val="000B66DF"/>
    <w:rsid w:val="000B6E36"/>
    <w:rsid w:val="000B7B6C"/>
    <w:rsid w:val="000B7ED5"/>
    <w:rsid w:val="000C4157"/>
    <w:rsid w:val="000C6CB8"/>
    <w:rsid w:val="000D0054"/>
    <w:rsid w:val="000D04AA"/>
    <w:rsid w:val="000D0F3E"/>
    <w:rsid w:val="000D2A18"/>
    <w:rsid w:val="000D4091"/>
    <w:rsid w:val="000D49A8"/>
    <w:rsid w:val="000D7D3D"/>
    <w:rsid w:val="000E1674"/>
    <w:rsid w:val="000E3432"/>
    <w:rsid w:val="000E5371"/>
    <w:rsid w:val="000E65F7"/>
    <w:rsid w:val="000F2947"/>
    <w:rsid w:val="000F3ACD"/>
    <w:rsid w:val="000F67C2"/>
    <w:rsid w:val="00101698"/>
    <w:rsid w:val="001018ED"/>
    <w:rsid w:val="00103C2F"/>
    <w:rsid w:val="00105852"/>
    <w:rsid w:val="00111FBD"/>
    <w:rsid w:val="00113078"/>
    <w:rsid w:val="00120CD4"/>
    <w:rsid w:val="001237E8"/>
    <w:rsid w:val="0013383C"/>
    <w:rsid w:val="00135DA0"/>
    <w:rsid w:val="00136527"/>
    <w:rsid w:val="00137372"/>
    <w:rsid w:val="00141DD3"/>
    <w:rsid w:val="00143181"/>
    <w:rsid w:val="001446FE"/>
    <w:rsid w:val="00145988"/>
    <w:rsid w:val="00152357"/>
    <w:rsid w:val="00154C18"/>
    <w:rsid w:val="001569FC"/>
    <w:rsid w:val="00157036"/>
    <w:rsid w:val="001624F9"/>
    <w:rsid w:val="001661F3"/>
    <w:rsid w:val="0016654C"/>
    <w:rsid w:val="00173047"/>
    <w:rsid w:val="001750AC"/>
    <w:rsid w:val="0017602A"/>
    <w:rsid w:val="001779DC"/>
    <w:rsid w:val="00181A94"/>
    <w:rsid w:val="00183F8A"/>
    <w:rsid w:val="00184C6E"/>
    <w:rsid w:val="0019508B"/>
    <w:rsid w:val="00195D44"/>
    <w:rsid w:val="001A1D0B"/>
    <w:rsid w:val="001A3806"/>
    <w:rsid w:val="001A537E"/>
    <w:rsid w:val="001A7023"/>
    <w:rsid w:val="001B50C1"/>
    <w:rsid w:val="001B5BE0"/>
    <w:rsid w:val="001C1AE5"/>
    <w:rsid w:val="001C1B76"/>
    <w:rsid w:val="001C4652"/>
    <w:rsid w:val="001C7940"/>
    <w:rsid w:val="001D2C19"/>
    <w:rsid w:val="001D3F38"/>
    <w:rsid w:val="001D7BD1"/>
    <w:rsid w:val="001E1CD1"/>
    <w:rsid w:val="001E254F"/>
    <w:rsid w:val="001E4E84"/>
    <w:rsid w:val="001F34D1"/>
    <w:rsid w:val="0020219E"/>
    <w:rsid w:val="002049D8"/>
    <w:rsid w:val="00205DF9"/>
    <w:rsid w:val="002134E3"/>
    <w:rsid w:val="00213E30"/>
    <w:rsid w:val="0021687E"/>
    <w:rsid w:val="00217C09"/>
    <w:rsid w:val="00240D06"/>
    <w:rsid w:val="00245F7D"/>
    <w:rsid w:val="00246854"/>
    <w:rsid w:val="002514E0"/>
    <w:rsid w:val="002571DA"/>
    <w:rsid w:val="00257F66"/>
    <w:rsid w:val="002617FE"/>
    <w:rsid w:val="00272003"/>
    <w:rsid w:val="00274B35"/>
    <w:rsid w:val="00276D04"/>
    <w:rsid w:val="00277220"/>
    <w:rsid w:val="00290874"/>
    <w:rsid w:val="00291A97"/>
    <w:rsid w:val="002928C1"/>
    <w:rsid w:val="002938B5"/>
    <w:rsid w:val="00296C75"/>
    <w:rsid w:val="002A0F55"/>
    <w:rsid w:val="002A3E0A"/>
    <w:rsid w:val="002A59F8"/>
    <w:rsid w:val="002A64D7"/>
    <w:rsid w:val="002B1783"/>
    <w:rsid w:val="002B1A7F"/>
    <w:rsid w:val="002B2196"/>
    <w:rsid w:val="002B6A2E"/>
    <w:rsid w:val="002B7C42"/>
    <w:rsid w:val="002C1D1F"/>
    <w:rsid w:val="002C273E"/>
    <w:rsid w:val="002C2886"/>
    <w:rsid w:val="002C2A05"/>
    <w:rsid w:val="002C5B6D"/>
    <w:rsid w:val="002C5CD2"/>
    <w:rsid w:val="002C629B"/>
    <w:rsid w:val="002C7A55"/>
    <w:rsid w:val="002D409B"/>
    <w:rsid w:val="002D76DE"/>
    <w:rsid w:val="002D779B"/>
    <w:rsid w:val="002E461F"/>
    <w:rsid w:val="002E76D3"/>
    <w:rsid w:val="002F083F"/>
    <w:rsid w:val="002F6165"/>
    <w:rsid w:val="002F6E1D"/>
    <w:rsid w:val="003002B4"/>
    <w:rsid w:val="003044B0"/>
    <w:rsid w:val="00313D32"/>
    <w:rsid w:val="003202F0"/>
    <w:rsid w:val="00321151"/>
    <w:rsid w:val="0032165F"/>
    <w:rsid w:val="00324A5A"/>
    <w:rsid w:val="003256FD"/>
    <w:rsid w:val="00326ABD"/>
    <w:rsid w:val="00326D8B"/>
    <w:rsid w:val="0033004B"/>
    <w:rsid w:val="00331B0C"/>
    <w:rsid w:val="00342B87"/>
    <w:rsid w:val="00350781"/>
    <w:rsid w:val="00352ADF"/>
    <w:rsid w:val="00353446"/>
    <w:rsid w:val="00353E68"/>
    <w:rsid w:val="00356309"/>
    <w:rsid w:val="00361066"/>
    <w:rsid w:val="00363605"/>
    <w:rsid w:val="0036582E"/>
    <w:rsid w:val="0036727D"/>
    <w:rsid w:val="00371CAA"/>
    <w:rsid w:val="00373349"/>
    <w:rsid w:val="0038327D"/>
    <w:rsid w:val="0038373C"/>
    <w:rsid w:val="0038480E"/>
    <w:rsid w:val="00384E1A"/>
    <w:rsid w:val="003858E2"/>
    <w:rsid w:val="003918AE"/>
    <w:rsid w:val="003927E4"/>
    <w:rsid w:val="00394B1A"/>
    <w:rsid w:val="003A4255"/>
    <w:rsid w:val="003A48C3"/>
    <w:rsid w:val="003A4E49"/>
    <w:rsid w:val="003A5B24"/>
    <w:rsid w:val="003A5D71"/>
    <w:rsid w:val="003B1880"/>
    <w:rsid w:val="003B238E"/>
    <w:rsid w:val="003B62BF"/>
    <w:rsid w:val="003D5CF2"/>
    <w:rsid w:val="003D60C6"/>
    <w:rsid w:val="003E5FE2"/>
    <w:rsid w:val="003F092F"/>
    <w:rsid w:val="003F2BEA"/>
    <w:rsid w:val="00400E9F"/>
    <w:rsid w:val="0040184F"/>
    <w:rsid w:val="004141B0"/>
    <w:rsid w:val="00422686"/>
    <w:rsid w:val="00436009"/>
    <w:rsid w:val="004375EF"/>
    <w:rsid w:val="004422C9"/>
    <w:rsid w:val="00442508"/>
    <w:rsid w:val="004451F6"/>
    <w:rsid w:val="004551DB"/>
    <w:rsid w:val="00466611"/>
    <w:rsid w:val="00466B16"/>
    <w:rsid w:val="00467E6C"/>
    <w:rsid w:val="004762BF"/>
    <w:rsid w:val="00480136"/>
    <w:rsid w:val="00481115"/>
    <w:rsid w:val="0048211A"/>
    <w:rsid w:val="0049393E"/>
    <w:rsid w:val="00497DBC"/>
    <w:rsid w:val="004A12BC"/>
    <w:rsid w:val="004B21F2"/>
    <w:rsid w:val="004B30C9"/>
    <w:rsid w:val="004B5037"/>
    <w:rsid w:val="004B78A8"/>
    <w:rsid w:val="004C16D0"/>
    <w:rsid w:val="004C59BA"/>
    <w:rsid w:val="004C74CF"/>
    <w:rsid w:val="004D2522"/>
    <w:rsid w:val="004D6F99"/>
    <w:rsid w:val="004E1895"/>
    <w:rsid w:val="004E1D95"/>
    <w:rsid w:val="004E2BD1"/>
    <w:rsid w:val="004E312D"/>
    <w:rsid w:val="004E5A62"/>
    <w:rsid w:val="004F2599"/>
    <w:rsid w:val="004F39A3"/>
    <w:rsid w:val="0050377D"/>
    <w:rsid w:val="00515117"/>
    <w:rsid w:val="005155B8"/>
    <w:rsid w:val="00515E25"/>
    <w:rsid w:val="005162FD"/>
    <w:rsid w:val="00517757"/>
    <w:rsid w:val="00521CF1"/>
    <w:rsid w:val="0052304E"/>
    <w:rsid w:val="005231C1"/>
    <w:rsid w:val="00523C79"/>
    <w:rsid w:val="005264BB"/>
    <w:rsid w:val="00527C01"/>
    <w:rsid w:val="00533ED6"/>
    <w:rsid w:val="0053555C"/>
    <w:rsid w:val="00536EBE"/>
    <w:rsid w:val="00545414"/>
    <w:rsid w:val="005515B7"/>
    <w:rsid w:val="00551EB2"/>
    <w:rsid w:val="00552E0D"/>
    <w:rsid w:val="00554858"/>
    <w:rsid w:val="00555851"/>
    <w:rsid w:val="00556030"/>
    <w:rsid w:val="005619EB"/>
    <w:rsid w:val="00561EB6"/>
    <w:rsid w:val="00567CA3"/>
    <w:rsid w:val="00570BA8"/>
    <w:rsid w:val="00574BCF"/>
    <w:rsid w:val="00577034"/>
    <w:rsid w:val="00577311"/>
    <w:rsid w:val="00577988"/>
    <w:rsid w:val="0058053D"/>
    <w:rsid w:val="005817A4"/>
    <w:rsid w:val="00586541"/>
    <w:rsid w:val="0058778B"/>
    <w:rsid w:val="005907F8"/>
    <w:rsid w:val="005917BF"/>
    <w:rsid w:val="00592D73"/>
    <w:rsid w:val="00593440"/>
    <w:rsid w:val="005936D1"/>
    <w:rsid w:val="00595B71"/>
    <w:rsid w:val="005A3464"/>
    <w:rsid w:val="005A737F"/>
    <w:rsid w:val="005B7F70"/>
    <w:rsid w:val="005C0F39"/>
    <w:rsid w:val="005C1849"/>
    <w:rsid w:val="005C4AAD"/>
    <w:rsid w:val="005C4D85"/>
    <w:rsid w:val="005D0707"/>
    <w:rsid w:val="005D4D8C"/>
    <w:rsid w:val="005D670F"/>
    <w:rsid w:val="005E01F9"/>
    <w:rsid w:val="005E07B0"/>
    <w:rsid w:val="005E12C9"/>
    <w:rsid w:val="005E3ED7"/>
    <w:rsid w:val="005E4100"/>
    <w:rsid w:val="005E42FA"/>
    <w:rsid w:val="005E5EAC"/>
    <w:rsid w:val="005E6BDC"/>
    <w:rsid w:val="005E7B7E"/>
    <w:rsid w:val="005F3363"/>
    <w:rsid w:val="00600F90"/>
    <w:rsid w:val="0060116A"/>
    <w:rsid w:val="00606C40"/>
    <w:rsid w:val="006138A4"/>
    <w:rsid w:val="00614D8F"/>
    <w:rsid w:val="0062026B"/>
    <w:rsid w:val="0062209D"/>
    <w:rsid w:val="006300D4"/>
    <w:rsid w:val="00630CAA"/>
    <w:rsid w:val="00631A79"/>
    <w:rsid w:val="00633CDD"/>
    <w:rsid w:val="006358F8"/>
    <w:rsid w:val="00637F54"/>
    <w:rsid w:val="006414D1"/>
    <w:rsid w:val="006426DE"/>
    <w:rsid w:val="006454FA"/>
    <w:rsid w:val="00647D34"/>
    <w:rsid w:val="006519D5"/>
    <w:rsid w:val="00651C9E"/>
    <w:rsid w:val="00653599"/>
    <w:rsid w:val="006568F3"/>
    <w:rsid w:val="00657FBF"/>
    <w:rsid w:val="00660535"/>
    <w:rsid w:val="006626CB"/>
    <w:rsid w:val="006637EA"/>
    <w:rsid w:val="006668E1"/>
    <w:rsid w:val="0066720E"/>
    <w:rsid w:val="00670143"/>
    <w:rsid w:val="006732E4"/>
    <w:rsid w:val="006738FC"/>
    <w:rsid w:val="00681355"/>
    <w:rsid w:val="00681723"/>
    <w:rsid w:val="00681F42"/>
    <w:rsid w:val="00682C9C"/>
    <w:rsid w:val="0068389A"/>
    <w:rsid w:val="00686930"/>
    <w:rsid w:val="00686DFC"/>
    <w:rsid w:val="00690192"/>
    <w:rsid w:val="006923D6"/>
    <w:rsid w:val="006959F9"/>
    <w:rsid w:val="0069783C"/>
    <w:rsid w:val="00697A03"/>
    <w:rsid w:val="006A10EB"/>
    <w:rsid w:val="006A13E9"/>
    <w:rsid w:val="006A5B80"/>
    <w:rsid w:val="006A701D"/>
    <w:rsid w:val="006B27C1"/>
    <w:rsid w:val="006B4FEA"/>
    <w:rsid w:val="006B6C11"/>
    <w:rsid w:val="006C0C7A"/>
    <w:rsid w:val="006C1074"/>
    <w:rsid w:val="006C1E1B"/>
    <w:rsid w:val="006C3C69"/>
    <w:rsid w:val="006C7438"/>
    <w:rsid w:val="006D01FF"/>
    <w:rsid w:val="006D1239"/>
    <w:rsid w:val="006D3BAA"/>
    <w:rsid w:val="006D47FE"/>
    <w:rsid w:val="006D59D2"/>
    <w:rsid w:val="006D721F"/>
    <w:rsid w:val="006E1817"/>
    <w:rsid w:val="006E28F4"/>
    <w:rsid w:val="006E3D38"/>
    <w:rsid w:val="006F06DE"/>
    <w:rsid w:val="006F0996"/>
    <w:rsid w:val="006F4984"/>
    <w:rsid w:val="006F5538"/>
    <w:rsid w:val="00702C4F"/>
    <w:rsid w:val="00704B6C"/>
    <w:rsid w:val="00705969"/>
    <w:rsid w:val="00711DF5"/>
    <w:rsid w:val="00716094"/>
    <w:rsid w:val="00717776"/>
    <w:rsid w:val="0072088E"/>
    <w:rsid w:val="00724B4E"/>
    <w:rsid w:val="00724E35"/>
    <w:rsid w:val="007303B4"/>
    <w:rsid w:val="0073148C"/>
    <w:rsid w:val="0073346E"/>
    <w:rsid w:val="007344AA"/>
    <w:rsid w:val="00735745"/>
    <w:rsid w:val="007439FC"/>
    <w:rsid w:val="00745DCB"/>
    <w:rsid w:val="00746E14"/>
    <w:rsid w:val="00751137"/>
    <w:rsid w:val="00751306"/>
    <w:rsid w:val="00753AF8"/>
    <w:rsid w:val="00757845"/>
    <w:rsid w:val="007626DD"/>
    <w:rsid w:val="00764B45"/>
    <w:rsid w:val="00770D2B"/>
    <w:rsid w:val="0077214C"/>
    <w:rsid w:val="0078329C"/>
    <w:rsid w:val="00784896"/>
    <w:rsid w:val="0078746F"/>
    <w:rsid w:val="00787522"/>
    <w:rsid w:val="00787EA2"/>
    <w:rsid w:val="00794051"/>
    <w:rsid w:val="00796DF1"/>
    <w:rsid w:val="00797504"/>
    <w:rsid w:val="007A0620"/>
    <w:rsid w:val="007B2469"/>
    <w:rsid w:val="007B2A8E"/>
    <w:rsid w:val="007C2F38"/>
    <w:rsid w:val="007C3A14"/>
    <w:rsid w:val="007C4366"/>
    <w:rsid w:val="007C5A85"/>
    <w:rsid w:val="007C5B9C"/>
    <w:rsid w:val="007C5E6F"/>
    <w:rsid w:val="007C78AB"/>
    <w:rsid w:val="007D1B3D"/>
    <w:rsid w:val="007D2C6A"/>
    <w:rsid w:val="007E3CC1"/>
    <w:rsid w:val="007E5D78"/>
    <w:rsid w:val="007E715B"/>
    <w:rsid w:val="007F56E0"/>
    <w:rsid w:val="007F630A"/>
    <w:rsid w:val="0080601C"/>
    <w:rsid w:val="008073B9"/>
    <w:rsid w:val="008076B9"/>
    <w:rsid w:val="00811A93"/>
    <w:rsid w:val="00812F0B"/>
    <w:rsid w:val="008166FB"/>
    <w:rsid w:val="008206C7"/>
    <w:rsid w:val="00820ABB"/>
    <w:rsid w:val="0082305D"/>
    <w:rsid w:val="00823F19"/>
    <w:rsid w:val="00824C2A"/>
    <w:rsid w:val="0082682C"/>
    <w:rsid w:val="0082787B"/>
    <w:rsid w:val="00831D02"/>
    <w:rsid w:val="00832BDC"/>
    <w:rsid w:val="00833A61"/>
    <w:rsid w:val="00843EEF"/>
    <w:rsid w:val="008463F3"/>
    <w:rsid w:val="0084674D"/>
    <w:rsid w:val="008467FE"/>
    <w:rsid w:val="00847DA9"/>
    <w:rsid w:val="008504F3"/>
    <w:rsid w:val="00855BA0"/>
    <w:rsid w:val="00855C5E"/>
    <w:rsid w:val="008610CD"/>
    <w:rsid w:val="00865CBC"/>
    <w:rsid w:val="00865DCD"/>
    <w:rsid w:val="00866027"/>
    <w:rsid w:val="0087091A"/>
    <w:rsid w:val="00870FF7"/>
    <w:rsid w:val="008768BA"/>
    <w:rsid w:val="00876A70"/>
    <w:rsid w:val="00882492"/>
    <w:rsid w:val="00882E23"/>
    <w:rsid w:val="00892D61"/>
    <w:rsid w:val="00892EDE"/>
    <w:rsid w:val="00895DFB"/>
    <w:rsid w:val="00897DE4"/>
    <w:rsid w:val="008A0F2D"/>
    <w:rsid w:val="008A0F55"/>
    <w:rsid w:val="008A5582"/>
    <w:rsid w:val="008A672D"/>
    <w:rsid w:val="008A79D7"/>
    <w:rsid w:val="008B5909"/>
    <w:rsid w:val="008B7BB8"/>
    <w:rsid w:val="008C19F7"/>
    <w:rsid w:val="008D1878"/>
    <w:rsid w:val="008D1C15"/>
    <w:rsid w:val="008D3D4D"/>
    <w:rsid w:val="008D4EDF"/>
    <w:rsid w:val="008E1C3E"/>
    <w:rsid w:val="008E205F"/>
    <w:rsid w:val="008E701E"/>
    <w:rsid w:val="008F0FF4"/>
    <w:rsid w:val="008F17D5"/>
    <w:rsid w:val="008F2903"/>
    <w:rsid w:val="008F3F43"/>
    <w:rsid w:val="008F5527"/>
    <w:rsid w:val="008F586A"/>
    <w:rsid w:val="0090009B"/>
    <w:rsid w:val="00902DCB"/>
    <w:rsid w:val="00904708"/>
    <w:rsid w:val="00906A01"/>
    <w:rsid w:val="00906B60"/>
    <w:rsid w:val="00914572"/>
    <w:rsid w:val="00917BE5"/>
    <w:rsid w:val="009221E1"/>
    <w:rsid w:val="00922548"/>
    <w:rsid w:val="009301F6"/>
    <w:rsid w:val="00930680"/>
    <w:rsid w:val="009321B4"/>
    <w:rsid w:val="0094450D"/>
    <w:rsid w:val="00950941"/>
    <w:rsid w:val="009514AB"/>
    <w:rsid w:val="00952D22"/>
    <w:rsid w:val="00952FE3"/>
    <w:rsid w:val="0095496F"/>
    <w:rsid w:val="00955437"/>
    <w:rsid w:val="009563EA"/>
    <w:rsid w:val="00961335"/>
    <w:rsid w:val="009626D3"/>
    <w:rsid w:val="00971C93"/>
    <w:rsid w:val="0097552B"/>
    <w:rsid w:val="0097562C"/>
    <w:rsid w:val="00977763"/>
    <w:rsid w:val="00981D0D"/>
    <w:rsid w:val="009841D2"/>
    <w:rsid w:val="00984339"/>
    <w:rsid w:val="0098538B"/>
    <w:rsid w:val="0098640E"/>
    <w:rsid w:val="00990F74"/>
    <w:rsid w:val="00991CA3"/>
    <w:rsid w:val="009955F6"/>
    <w:rsid w:val="00996C76"/>
    <w:rsid w:val="009A6B16"/>
    <w:rsid w:val="009B3DC3"/>
    <w:rsid w:val="009B40D1"/>
    <w:rsid w:val="009C06C8"/>
    <w:rsid w:val="009C0C6D"/>
    <w:rsid w:val="009C73DE"/>
    <w:rsid w:val="009C7444"/>
    <w:rsid w:val="009D05E5"/>
    <w:rsid w:val="009D1D88"/>
    <w:rsid w:val="009E32BC"/>
    <w:rsid w:val="009E4B10"/>
    <w:rsid w:val="009E4B61"/>
    <w:rsid w:val="009E4C18"/>
    <w:rsid w:val="009E4D5F"/>
    <w:rsid w:val="009E4E77"/>
    <w:rsid w:val="009F24A9"/>
    <w:rsid w:val="009F58F0"/>
    <w:rsid w:val="009F6846"/>
    <w:rsid w:val="00A00B68"/>
    <w:rsid w:val="00A0282A"/>
    <w:rsid w:val="00A05298"/>
    <w:rsid w:val="00A10A8E"/>
    <w:rsid w:val="00A10CFD"/>
    <w:rsid w:val="00A10CFF"/>
    <w:rsid w:val="00A12B48"/>
    <w:rsid w:val="00A13ABF"/>
    <w:rsid w:val="00A14C47"/>
    <w:rsid w:val="00A14C99"/>
    <w:rsid w:val="00A15634"/>
    <w:rsid w:val="00A15EAE"/>
    <w:rsid w:val="00A1780F"/>
    <w:rsid w:val="00A17CF8"/>
    <w:rsid w:val="00A21B73"/>
    <w:rsid w:val="00A23B6B"/>
    <w:rsid w:val="00A24486"/>
    <w:rsid w:val="00A26A60"/>
    <w:rsid w:val="00A33FB3"/>
    <w:rsid w:val="00A35E15"/>
    <w:rsid w:val="00A365EA"/>
    <w:rsid w:val="00A40092"/>
    <w:rsid w:val="00A41C5B"/>
    <w:rsid w:val="00A43A5D"/>
    <w:rsid w:val="00A50850"/>
    <w:rsid w:val="00A533DB"/>
    <w:rsid w:val="00A61402"/>
    <w:rsid w:val="00A62A3A"/>
    <w:rsid w:val="00A62FF8"/>
    <w:rsid w:val="00A64FED"/>
    <w:rsid w:val="00A66306"/>
    <w:rsid w:val="00A7123C"/>
    <w:rsid w:val="00A762E8"/>
    <w:rsid w:val="00A80379"/>
    <w:rsid w:val="00A80802"/>
    <w:rsid w:val="00A81B51"/>
    <w:rsid w:val="00A85576"/>
    <w:rsid w:val="00A9479D"/>
    <w:rsid w:val="00AA029E"/>
    <w:rsid w:val="00AA0908"/>
    <w:rsid w:val="00AA41CF"/>
    <w:rsid w:val="00AC0C3C"/>
    <w:rsid w:val="00AC0ECC"/>
    <w:rsid w:val="00AC28BE"/>
    <w:rsid w:val="00AC2E6E"/>
    <w:rsid w:val="00AC6A02"/>
    <w:rsid w:val="00AD137B"/>
    <w:rsid w:val="00AD23BC"/>
    <w:rsid w:val="00AD321E"/>
    <w:rsid w:val="00AD5CF8"/>
    <w:rsid w:val="00AE1B47"/>
    <w:rsid w:val="00AE25EB"/>
    <w:rsid w:val="00AE2EFE"/>
    <w:rsid w:val="00AE57B5"/>
    <w:rsid w:val="00AE6892"/>
    <w:rsid w:val="00AF2ED5"/>
    <w:rsid w:val="00B03301"/>
    <w:rsid w:val="00B1396B"/>
    <w:rsid w:val="00B17371"/>
    <w:rsid w:val="00B21BE2"/>
    <w:rsid w:val="00B2648B"/>
    <w:rsid w:val="00B32041"/>
    <w:rsid w:val="00B3207F"/>
    <w:rsid w:val="00B37A5B"/>
    <w:rsid w:val="00B42623"/>
    <w:rsid w:val="00B44CC6"/>
    <w:rsid w:val="00B44D13"/>
    <w:rsid w:val="00B45398"/>
    <w:rsid w:val="00B46663"/>
    <w:rsid w:val="00B46AF6"/>
    <w:rsid w:val="00B47EFA"/>
    <w:rsid w:val="00B54BF8"/>
    <w:rsid w:val="00B5500F"/>
    <w:rsid w:val="00B558A3"/>
    <w:rsid w:val="00B55E3C"/>
    <w:rsid w:val="00B70A48"/>
    <w:rsid w:val="00B73F90"/>
    <w:rsid w:val="00B760BC"/>
    <w:rsid w:val="00B8021A"/>
    <w:rsid w:val="00B846E5"/>
    <w:rsid w:val="00B912D8"/>
    <w:rsid w:val="00B91863"/>
    <w:rsid w:val="00B92A7F"/>
    <w:rsid w:val="00B9789D"/>
    <w:rsid w:val="00BA046A"/>
    <w:rsid w:val="00BA1121"/>
    <w:rsid w:val="00BB18F1"/>
    <w:rsid w:val="00BB2E6A"/>
    <w:rsid w:val="00BB453C"/>
    <w:rsid w:val="00BB4A13"/>
    <w:rsid w:val="00BB6D90"/>
    <w:rsid w:val="00BB70D2"/>
    <w:rsid w:val="00BC046A"/>
    <w:rsid w:val="00BC1B0D"/>
    <w:rsid w:val="00BC5920"/>
    <w:rsid w:val="00BD06CC"/>
    <w:rsid w:val="00BD74C3"/>
    <w:rsid w:val="00BE566E"/>
    <w:rsid w:val="00BE6393"/>
    <w:rsid w:val="00C009DB"/>
    <w:rsid w:val="00C0121A"/>
    <w:rsid w:val="00C0244D"/>
    <w:rsid w:val="00C0620E"/>
    <w:rsid w:val="00C171E8"/>
    <w:rsid w:val="00C22310"/>
    <w:rsid w:val="00C243C8"/>
    <w:rsid w:val="00C245C0"/>
    <w:rsid w:val="00C26ADD"/>
    <w:rsid w:val="00C27D30"/>
    <w:rsid w:val="00C312AB"/>
    <w:rsid w:val="00C37F04"/>
    <w:rsid w:val="00C42731"/>
    <w:rsid w:val="00C433AB"/>
    <w:rsid w:val="00C43F47"/>
    <w:rsid w:val="00C44D35"/>
    <w:rsid w:val="00C50A1E"/>
    <w:rsid w:val="00C51602"/>
    <w:rsid w:val="00C524A4"/>
    <w:rsid w:val="00C539DB"/>
    <w:rsid w:val="00C65944"/>
    <w:rsid w:val="00C7429B"/>
    <w:rsid w:val="00C80BB7"/>
    <w:rsid w:val="00C82877"/>
    <w:rsid w:val="00C84194"/>
    <w:rsid w:val="00C86F44"/>
    <w:rsid w:val="00C87FB4"/>
    <w:rsid w:val="00C96B8A"/>
    <w:rsid w:val="00CA0FD4"/>
    <w:rsid w:val="00CA15DB"/>
    <w:rsid w:val="00CA3CCE"/>
    <w:rsid w:val="00CA645A"/>
    <w:rsid w:val="00CB32B2"/>
    <w:rsid w:val="00CB35DA"/>
    <w:rsid w:val="00CB55C0"/>
    <w:rsid w:val="00CB7BAE"/>
    <w:rsid w:val="00CC554F"/>
    <w:rsid w:val="00CE0C19"/>
    <w:rsid w:val="00CF0589"/>
    <w:rsid w:val="00CF0DDD"/>
    <w:rsid w:val="00CF4B4A"/>
    <w:rsid w:val="00D00580"/>
    <w:rsid w:val="00D054C2"/>
    <w:rsid w:val="00D134DF"/>
    <w:rsid w:val="00D14880"/>
    <w:rsid w:val="00D15C4F"/>
    <w:rsid w:val="00D2055D"/>
    <w:rsid w:val="00D20AAD"/>
    <w:rsid w:val="00D315C1"/>
    <w:rsid w:val="00D31D17"/>
    <w:rsid w:val="00D34F9E"/>
    <w:rsid w:val="00D5340F"/>
    <w:rsid w:val="00D62234"/>
    <w:rsid w:val="00D6375E"/>
    <w:rsid w:val="00D673D1"/>
    <w:rsid w:val="00D70CF3"/>
    <w:rsid w:val="00D70F25"/>
    <w:rsid w:val="00D7254D"/>
    <w:rsid w:val="00D72EE2"/>
    <w:rsid w:val="00D841B8"/>
    <w:rsid w:val="00D8441D"/>
    <w:rsid w:val="00D84FA4"/>
    <w:rsid w:val="00D85858"/>
    <w:rsid w:val="00D87834"/>
    <w:rsid w:val="00D87F03"/>
    <w:rsid w:val="00D919A6"/>
    <w:rsid w:val="00D97002"/>
    <w:rsid w:val="00D974EC"/>
    <w:rsid w:val="00DA0D74"/>
    <w:rsid w:val="00DA31D8"/>
    <w:rsid w:val="00DB125C"/>
    <w:rsid w:val="00DB2672"/>
    <w:rsid w:val="00DB2AF4"/>
    <w:rsid w:val="00DB3614"/>
    <w:rsid w:val="00DB3955"/>
    <w:rsid w:val="00DC08FB"/>
    <w:rsid w:val="00DC0B9A"/>
    <w:rsid w:val="00DC34F3"/>
    <w:rsid w:val="00DD0A9C"/>
    <w:rsid w:val="00DD0D1A"/>
    <w:rsid w:val="00DD1184"/>
    <w:rsid w:val="00DD3B6C"/>
    <w:rsid w:val="00DD3F3F"/>
    <w:rsid w:val="00DD41B1"/>
    <w:rsid w:val="00DE0E4D"/>
    <w:rsid w:val="00DE28A7"/>
    <w:rsid w:val="00DE3441"/>
    <w:rsid w:val="00DE4665"/>
    <w:rsid w:val="00DF0D23"/>
    <w:rsid w:val="00DF3688"/>
    <w:rsid w:val="00DF58B1"/>
    <w:rsid w:val="00E00534"/>
    <w:rsid w:val="00E009E0"/>
    <w:rsid w:val="00E00F7B"/>
    <w:rsid w:val="00E04BC2"/>
    <w:rsid w:val="00E103DF"/>
    <w:rsid w:val="00E16C85"/>
    <w:rsid w:val="00E17829"/>
    <w:rsid w:val="00E20FB7"/>
    <w:rsid w:val="00E21D44"/>
    <w:rsid w:val="00E27837"/>
    <w:rsid w:val="00E31187"/>
    <w:rsid w:val="00E336E4"/>
    <w:rsid w:val="00E35AC9"/>
    <w:rsid w:val="00E36168"/>
    <w:rsid w:val="00E36783"/>
    <w:rsid w:val="00E41FED"/>
    <w:rsid w:val="00E427B6"/>
    <w:rsid w:val="00E44BA3"/>
    <w:rsid w:val="00E528C1"/>
    <w:rsid w:val="00E540C2"/>
    <w:rsid w:val="00E553E9"/>
    <w:rsid w:val="00E701F0"/>
    <w:rsid w:val="00E7501D"/>
    <w:rsid w:val="00E75AB0"/>
    <w:rsid w:val="00E83293"/>
    <w:rsid w:val="00E849B0"/>
    <w:rsid w:val="00E850A2"/>
    <w:rsid w:val="00E93602"/>
    <w:rsid w:val="00EA4B4B"/>
    <w:rsid w:val="00EB08C3"/>
    <w:rsid w:val="00EB635E"/>
    <w:rsid w:val="00EC16F0"/>
    <w:rsid w:val="00EC2439"/>
    <w:rsid w:val="00EC24EE"/>
    <w:rsid w:val="00EC40AF"/>
    <w:rsid w:val="00EC75D6"/>
    <w:rsid w:val="00EC7E12"/>
    <w:rsid w:val="00ED72BF"/>
    <w:rsid w:val="00EE54CA"/>
    <w:rsid w:val="00EF2257"/>
    <w:rsid w:val="00EF230A"/>
    <w:rsid w:val="00F048B4"/>
    <w:rsid w:val="00F071DB"/>
    <w:rsid w:val="00F108FE"/>
    <w:rsid w:val="00F13921"/>
    <w:rsid w:val="00F1586C"/>
    <w:rsid w:val="00F20A8D"/>
    <w:rsid w:val="00F34689"/>
    <w:rsid w:val="00F35FBA"/>
    <w:rsid w:val="00F424E3"/>
    <w:rsid w:val="00F43101"/>
    <w:rsid w:val="00F47B8E"/>
    <w:rsid w:val="00F54510"/>
    <w:rsid w:val="00F56AC8"/>
    <w:rsid w:val="00F61E18"/>
    <w:rsid w:val="00F65701"/>
    <w:rsid w:val="00F6603F"/>
    <w:rsid w:val="00F7100B"/>
    <w:rsid w:val="00F710B4"/>
    <w:rsid w:val="00F71258"/>
    <w:rsid w:val="00F72ABD"/>
    <w:rsid w:val="00F80E2D"/>
    <w:rsid w:val="00F817E0"/>
    <w:rsid w:val="00F9377C"/>
    <w:rsid w:val="00F95A36"/>
    <w:rsid w:val="00FA40BD"/>
    <w:rsid w:val="00FA43AC"/>
    <w:rsid w:val="00FA4CD2"/>
    <w:rsid w:val="00FA60DD"/>
    <w:rsid w:val="00FB40C5"/>
    <w:rsid w:val="00FB7A9B"/>
    <w:rsid w:val="00FC4D62"/>
    <w:rsid w:val="00FC6EDA"/>
    <w:rsid w:val="00FD457D"/>
    <w:rsid w:val="00FD68A9"/>
    <w:rsid w:val="00FE2E0B"/>
    <w:rsid w:val="00FE38FB"/>
    <w:rsid w:val="00FE4A87"/>
    <w:rsid w:val="00FE650A"/>
    <w:rsid w:val="00FE7120"/>
    <w:rsid w:val="00FF1327"/>
    <w:rsid w:val="00FF2094"/>
    <w:rsid w:val="00FF3C6A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07212C80"/>
  <w15:docId w15:val="{05EC2D19-8B82-4609-84F3-C8DD42E3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F66"/>
    <w:pPr>
      <w:spacing w:before="120" w:after="120"/>
      <w:jc w:val="both"/>
    </w:pPr>
    <w:rPr>
      <w:rFonts w:ascii="Arial" w:hAnsi="Arial" w:cs="Calibri"/>
      <w:color w:val="000000" w:themeColor="text1"/>
      <w:sz w:val="20"/>
      <w:lang w:val="ca-ES" w:eastAsia="en-US"/>
    </w:rPr>
  </w:style>
  <w:style w:type="paragraph" w:styleId="Ttulo1">
    <w:name w:val="heading 1"/>
    <w:basedOn w:val="Normal"/>
    <w:next w:val="Normal"/>
    <w:link w:val="Ttulo1Car"/>
    <w:autoRedefine/>
    <w:qFormat/>
    <w:locked/>
    <w:rsid w:val="00A80379"/>
    <w:pPr>
      <w:keepNext/>
      <w:keepLines/>
      <w:numPr>
        <w:numId w:val="3"/>
      </w:numPr>
      <w:spacing w:before="240" w:after="240" w:line="360" w:lineRule="auto"/>
      <w:outlineLvl w:val="0"/>
    </w:pPr>
    <w:rPr>
      <w:rFonts w:eastAsiaTheme="majorEastAsia" w:cstheme="majorBidi"/>
      <w:b/>
      <w:caps/>
      <w:szCs w:val="32"/>
    </w:rPr>
  </w:style>
  <w:style w:type="paragraph" w:styleId="Ttulo2">
    <w:name w:val="heading 2"/>
    <w:basedOn w:val="Normal"/>
    <w:next w:val="Normal"/>
    <w:link w:val="Ttulo2Car"/>
    <w:autoRedefine/>
    <w:unhideWhenUsed/>
    <w:qFormat/>
    <w:locked/>
    <w:rsid w:val="0062026B"/>
    <w:pPr>
      <w:keepNext/>
      <w:keepLines/>
      <w:spacing w:before="240" w:line="360" w:lineRule="auto"/>
      <w:outlineLvl w:val="1"/>
    </w:pPr>
    <w:rPr>
      <w:rFonts w:eastAsia="Arial Unicode MS" w:cstheme="majorBidi"/>
      <w:b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unhideWhenUsed/>
    <w:qFormat/>
    <w:locked/>
    <w:rsid w:val="00745DCB"/>
    <w:pPr>
      <w:keepNext/>
      <w:keepLines/>
      <w:outlineLvl w:val="2"/>
    </w:pPr>
    <w:rPr>
      <w:rFonts w:eastAsiaTheme="majorEastAsia" w:cstheme="majorBidi"/>
      <w:i/>
      <w:color w:val="auto"/>
      <w:szCs w:val="24"/>
    </w:rPr>
  </w:style>
  <w:style w:type="paragraph" w:styleId="Ttulo5">
    <w:name w:val="heading 5"/>
    <w:basedOn w:val="Normal"/>
    <w:next w:val="Normal"/>
    <w:link w:val="Ttulo5Car"/>
    <w:qFormat/>
    <w:locked/>
    <w:rsid w:val="00895DFB"/>
    <w:pPr>
      <w:keepNext/>
      <w:spacing w:before="0" w:after="0"/>
      <w:jc w:val="right"/>
      <w:outlineLvl w:val="4"/>
    </w:pPr>
    <w:rPr>
      <w:rFonts w:eastAsia="Times New Roman" w:cs="Arial"/>
      <w:b/>
      <w:bCs/>
      <w:sz w:val="24"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9"/>
    <w:locked/>
    <w:rsid w:val="00895DFB"/>
    <w:rPr>
      <w:rFonts w:ascii="Arial" w:hAnsi="Arial" w:cs="Arial"/>
      <w:b/>
      <w:bCs/>
      <w:sz w:val="24"/>
      <w:szCs w:val="24"/>
      <w:u w:val="single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2B6A2E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rsid w:val="00882492"/>
    <w:rPr>
      <w:sz w:val="2"/>
      <w:szCs w:val="2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764B45"/>
    <w:rPr>
      <w:rFonts w:ascii="Times New Roman" w:hAnsi="Times New Roman" w:cs="Times New Roman"/>
      <w:sz w:val="2"/>
      <w:szCs w:val="2"/>
      <w:lang w:val="ca-ES" w:eastAsia="en-US"/>
    </w:rPr>
  </w:style>
  <w:style w:type="paragraph" w:styleId="Encabezado">
    <w:name w:val="header"/>
    <w:basedOn w:val="Normal"/>
    <w:link w:val="EncabezadoCar"/>
    <w:uiPriority w:val="99"/>
    <w:rsid w:val="00FA60DD"/>
    <w:pPr>
      <w:tabs>
        <w:tab w:val="center" w:pos="4252"/>
        <w:tab w:val="right" w:pos="8504"/>
      </w:tabs>
    </w:pPr>
    <w:rPr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FA60DD"/>
    <w:rPr>
      <w:lang w:val="ca-ES" w:eastAsia="en-US"/>
    </w:rPr>
  </w:style>
  <w:style w:type="paragraph" w:styleId="Piedepgina">
    <w:name w:val="footer"/>
    <w:basedOn w:val="Normal"/>
    <w:link w:val="PiedepginaCar"/>
    <w:uiPriority w:val="99"/>
    <w:rsid w:val="00FA60DD"/>
    <w:pPr>
      <w:tabs>
        <w:tab w:val="center" w:pos="4252"/>
        <w:tab w:val="right" w:pos="8504"/>
      </w:tabs>
    </w:pPr>
    <w:rPr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FA60DD"/>
    <w:rPr>
      <w:lang w:val="ca-ES" w:eastAsia="en-US"/>
    </w:rPr>
  </w:style>
  <w:style w:type="character" w:customStyle="1" w:styleId="Ttulo2Car">
    <w:name w:val="Título 2 Car"/>
    <w:basedOn w:val="Fuentedeprrafopredeter"/>
    <w:link w:val="Ttulo2"/>
    <w:rsid w:val="00AC28BE"/>
    <w:rPr>
      <w:rFonts w:ascii="Arial" w:eastAsia="Arial Unicode MS" w:hAnsi="Arial" w:cstheme="majorBidi"/>
      <w:b/>
      <w:color w:val="000000" w:themeColor="text1"/>
      <w:sz w:val="20"/>
      <w:szCs w:val="26"/>
    </w:rPr>
  </w:style>
  <w:style w:type="character" w:customStyle="1" w:styleId="Ttulo1Car">
    <w:name w:val="Título 1 Car"/>
    <w:basedOn w:val="Fuentedeprrafopredeter"/>
    <w:link w:val="Ttulo1"/>
    <w:rsid w:val="00A80379"/>
    <w:rPr>
      <w:rFonts w:ascii="Arial" w:eastAsiaTheme="majorEastAsia" w:hAnsi="Arial" w:cstheme="majorBidi"/>
      <w:b/>
      <w:caps/>
      <w:color w:val="000000" w:themeColor="text1"/>
      <w:sz w:val="20"/>
      <w:szCs w:val="32"/>
      <w:lang w:val="ca-ES" w:eastAsia="en-US"/>
    </w:rPr>
  </w:style>
  <w:style w:type="character" w:styleId="Hipervnculo">
    <w:name w:val="Hyperlink"/>
    <w:basedOn w:val="Fuentedeprrafopredeter"/>
    <w:uiPriority w:val="99"/>
    <w:unhideWhenUsed/>
    <w:rsid w:val="0009723F"/>
    <w:rPr>
      <w:color w:val="0000FF"/>
      <w:u w:val="single"/>
    </w:rPr>
  </w:style>
  <w:style w:type="table" w:styleId="Tablaconcuadrcula">
    <w:name w:val="Table Grid"/>
    <w:basedOn w:val="Tablanormal"/>
    <w:uiPriority w:val="39"/>
    <w:locked/>
    <w:rsid w:val="000E34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977763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color w:val="365F91" w:themeColor="accent1" w:themeShade="BF"/>
      <w:sz w:val="32"/>
      <w:lang w:eastAsia="ca-ES"/>
    </w:rPr>
  </w:style>
  <w:style w:type="paragraph" w:styleId="TDC1">
    <w:name w:val="toc 1"/>
    <w:basedOn w:val="Normal"/>
    <w:next w:val="Normal"/>
    <w:autoRedefine/>
    <w:uiPriority w:val="39"/>
    <w:locked/>
    <w:rsid w:val="00977763"/>
  </w:style>
  <w:style w:type="character" w:customStyle="1" w:styleId="Cuerpodeltexto2">
    <w:name w:val="Cuerpo del texto (2)_"/>
    <w:basedOn w:val="Fuentedeprrafopredeter"/>
    <w:link w:val="Cuerpodeltexto21"/>
    <w:uiPriority w:val="99"/>
    <w:locked/>
    <w:rsid w:val="00092C83"/>
    <w:rPr>
      <w:rFonts w:ascii="Arial Unicode MS" w:hAnsi="Arial Unicode MS" w:cs="Arial Unicode MS"/>
      <w:b/>
      <w:bCs/>
      <w:sz w:val="19"/>
      <w:szCs w:val="19"/>
      <w:shd w:val="clear" w:color="auto" w:fill="FFFFFF"/>
    </w:rPr>
  </w:style>
  <w:style w:type="paragraph" w:customStyle="1" w:styleId="Cuerpodeltexto21">
    <w:name w:val="Cuerpo del texto (2)1"/>
    <w:basedOn w:val="Normal"/>
    <w:link w:val="Cuerpodeltexto2"/>
    <w:uiPriority w:val="99"/>
    <w:rsid w:val="00092C83"/>
    <w:pPr>
      <w:widowControl w:val="0"/>
      <w:shd w:val="clear" w:color="auto" w:fill="FFFFFF"/>
      <w:spacing w:before="0" w:after="3780" w:line="346" w:lineRule="exact"/>
      <w:ind w:hanging="360"/>
    </w:pPr>
    <w:rPr>
      <w:rFonts w:ascii="Arial Unicode MS" w:hAnsi="Arial Unicode MS" w:cs="Arial Unicode MS"/>
      <w:b/>
      <w:bCs/>
      <w:sz w:val="19"/>
      <w:szCs w:val="19"/>
      <w:lang w:val="es-ES" w:eastAsia="es-ES"/>
    </w:rPr>
  </w:style>
  <w:style w:type="character" w:customStyle="1" w:styleId="Cuerpodeltexto20">
    <w:name w:val="Cuerpo del texto (2)"/>
    <w:basedOn w:val="Cuerpodeltexto2"/>
    <w:uiPriority w:val="99"/>
    <w:rsid w:val="00092C83"/>
    <w:rPr>
      <w:rFonts w:ascii="Arial Unicode MS" w:hAnsi="Arial Unicode MS" w:cs="Arial Unicode MS"/>
      <w:b/>
      <w:bCs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ca-ES" w:eastAsia="ca-ES"/>
    </w:rPr>
  </w:style>
  <w:style w:type="character" w:customStyle="1" w:styleId="Cuerpodeltexto">
    <w:name w:val="Cuerpo del texto_"/>
    <w:basedOn w:val="Fuentedeprrafopredeter"/>
    <w:link w:val="Cuerpodeltexto0"/>
    <w:uiPriority w:val="99"/>
    <w:locked/>
    <w:rsid w:val="003202F0"/>
    <w:rPr>
      <w:rFonts w:ascii="Arial Unicode MS" w:hAnsi="Arial Unicode MS" w:cs="Arial Unicode MS"/>
      <w:sz w:val="19"/>
      <w:szCs w:val="19"/>
      <w:shd w:val="clear" w:color="auto" w:fill="FFFFFF"/>
    </w:rPr>
  </w:style>
  <w:style w:type="paragraph" w:customStyle="1" w:styleId="Cuerpodeltexto0">
    <w:name w:val="Cuerpo del texto"/>
    <w:basedOn w:val="Normal"/>
    <w:link w:val="Cuerpodeltexto"/>
    <w:uiPriority w:val="99"/>
    <w:rsid w:val="003202F0"/>
    <w:pPr>
      <w:widowControl w:val="0"/>
      <w:shd w:val="clear" w:color="auto" w:fill="FFFFFF"/>
      <w:spacing w:after="300" w:line="346" w:lineRule="exact"/>
      <w:ind w:hanging="440"/>
    </w:pPr>
    <w:rPr>
      <w:rFonts w:ascii="Arial Unicode MS" w:hAnsi="Arial Unicode MS" w:cs="Arial Unicode MS"/>
      <w:sz w:val="19"/>
      <w:szCs w:val="19"/>
      <w:lang w:val="es-ES" w:eastAsia="es-ES"/>
    </w:rPr>
  </w:style>
  <w:style w:type="character" w:styleId="Textoennegrita">
    <w:name w:val="Strong"/>
    <w:basedOn w:val="Fuentedeprrafopredeter"/>
    <w:qFormat/>
    <w:locked/>
    <w:rsid w:val="003202F0"/>
    <w:rPr>
      <w:b/>
      <w:bCs/>
    </w:rPr>
  </w:style>
  <w:style w:type="paragraph" w:customStyle="1" w:styleId="Cuerpo">
    <w:name w:val="Cuerpo"/>
    <w:rsid w:val="00D878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  <w:lang w:val="es-ES_tradnl" w:eastAsia="ca-ES"/>
    </w:rPr>
  </w:style>
  <w:style w:type="paragraph" w:styleId="TDC2">
    <w:name w:val="toc 2"/>
    <w:basedOn w:val="Normal"/>
    <w:next w:val="Normal"/>
    <w:autoRedefine/>
    <w:uiPriority w:val="39"/>
    <w:locked/>
    <w:rsid w:val="00D87834"/>
    <w:pPr>
      <w:spacing w:after="100"/>
      <w:ind w:left="200"/>
    </w:pPr>
  </w:style>
  <w:style w:type="table" w:customStyle="1" w:styleId="TableNormal">
    <w:name w:val="Table Normal"/>
    <w:rsid w:val="00892ED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  <w:lang w:val="ca-ES" w:eastAsia="ca-E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4262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ita">
    <w:name w:val="Quote"/>
    <w:basedOn w:val="Normal"/>
    <w:next w:val="Normal"/>
    <w:link w:val="CitaCar"/>
    <w:uiPriority w:val="99"/>
    <w:rsid w:val="006426DE"/>
    <w:pPr>
      <w:spacing w:before="0" w:after="0" w:line="360" w:lineRule="auto"/>
    </w:pPr>
    <w:rPr>
      <w:i/>
      <w:iCs/>
      <w:color w:val="000000"/>
      <w:sz w:val="22"/>
      <w:lang w:eastAsia="es-ES"/>
    </w:rPr>
  </w:style>
  <w:style w:type="character" w:customStyle="1" w:styleId="CitaCar">
    <w:name w:val="Cita Car"/>
    <w:basedOn w:val="Fuentedeprrafopredeter"/>
    <w:link w:val="Cita"/>
    <w:uiPriority w:val="99"/>
    <w:rsid w:val="006426DE"/>
    <w:rPr>
      <w:rFonts w:ascii="Arial" w:hAnsi="Arial" w:cs="Calibri"/>
      <w:i/>
      <w:iCs/>
      <w:color w:val="000000"/>
      <w:lang w:val="ca-ES"/>
    </w:rPr>
  </w:style>
  <w:style w:type="character" w:customStyle="1" w:styleId="hps">
    <w:name w:val="hps"/>
    <w:basedOn w:val="Fuentedeprrafopredeter"/>
    <w:rsid w:val="00D974EC"/>
  </w:style>
  <w:style w:type="character" w:customStyle="1" w:styleId="longtext">
    <w:name w:val="long_text"/>
    <w:basedOn w:val="Fuentedeprrafopredeter"/>
    <w:rsid w:val="00137372"/>
  </w:style>
  <w:style w:type="character" w:customStyle="1" w:styleId="PrrafodelistaCar">
    <w:name w:val="Párrafo de lista Car"/>
    <w:basedOn w:val="Fuentedeprrafopredeter"/>
    <w:link w:val="Prrafodelista"/>
    <w:uiPriority w:val="34"/>
    <w:rsid w:val="00481115"/>
    <w:rPr>
      <w:rFonts w:ascii="Arial" w:hAnsi="Arial" w:cs="Calibri"/>
      <w:color w:val="000000" w:themeColor="text1"/>
      <w:sz w:val="20"/>
      <w:lang w:val="ca-ES" w:eastAsia="en-US"/>
    </w:rPr>
  </w:style>
  <w:style w:type="paragraph" w:styleId="Subttulo">
    <w:name w:val="Subtitle"/>
    <w:basedOn w:val="Normal"/>
    <w:next w:val="Normal"/>
    <w:link w:val="SubttuloCar"/>
    <w:qFormat/>
    <w:locked/>
    <w:rsid w:val="0002589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rsid w:val="00025899"/>
    <w:rPr>
      <w:rFonts w:asciiTheme="minorHAnsi" w:eastAsiaTheme="minorEastAsia" w:hAnsiTheme="minorHAnsi" w:cstheme="minorBidi"/>
      <w:color w:val="5A5A5A" w:themeColor="text1" w:themeTint="A5"/>
      <w:spacing w:val="15"/>
      <w:lang w:val="ca-ES" w:eastAsia="en-US"/>
    </w:rPr>
  </w:style>
  <w:style w:type="character" w:customStyle="1" w:styleId="Ttulo3Car">
    <w:name w:val="Título 3 Car"/>
    <w:basedOn w:val="Fuentedeprrafopredeter"/>
    <w:link w:val="Ttulo3"/>
    <w:rsid w:val="00745DCB"/>
    <w:rPr>
      <w:rFonts w:ascii="Arial" w:eastAsiaTheme="majorEastAsia" w:hAnsi="Arial" w:cstheme="majorBidi"/>
      <w:i/>
      <w:sz w:val="20"/>
      <w:szCs w:val="24"/>
      <w:lang w:val="ca-ES" w:eastAsia="en-US"/>
    </w:rPr>
  </w:style>
  <w:style w:type="paragraph" w:styleId="TDC3">
    <w:name w:val="toc 3"/>
    <w:basedOn w:val="Normal"/>
    <w:next w:val="Normal"/>
    <w:autoRedefine/>
    <w:uiPriority w:val="39"/>
    <w:locked/>
    <w:rsid w:val="006414D1"/>
    <w:pPr>
      <w:spacing w:after="100"/>
      <w:ind w:left="400"/>
    </w:pPr>
  </w:style>
  <w:style w:type="character" w:customStyle="1" w:styleId="lrzxr">
    <w:name w:val="lrzxr"/>
    <w:basedOn w:val="Fuentedeprrafopredeter"/>
    <w:rsid w:val="00363605"/>
  </w:style>
  <w:style w:type="table" w:customStyle="1" w:styleId="Tablaconcuadrcula3">
    <w:name w:val="Tabla con cuadrícula3"/>
    <w:basedOn w:val="Tablanormal"/>
    <w:next w:val="Tablaconcuadrcula"/>
    <w:locked/>
    <w:rsid w:val="000E53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semiHidden/>
    <w:unhideWhenUsed/>
    <w:rsid w:val="00CB55C0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CB55C0"/>
    <w:rPr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B55C0"/>
    <w:rPr>
      <w:rFonts w:ascii="Arial" w:hAnsi="Arial" w:cs="Calibri"/>
      <w:color w:val="000000" w:themeColor="text1"/>
      <w:sz w:val="20"/>
      <w:szCs w:val="20"/>
    </w:rPr>
  </w:style>
  <w:style w:type="table" w:customStyle="1" w:styleId="Tablaconcuadrcula31">
    <w:name w:val="Tabla con cuadrícula31"/>
    <w:basedOn w:val="Tablanormal"/>
    <w:next w:val="Tablaconcuadrcula"/>
    <w:locked/>
    <w:rsid w:val="00CB55C0"/>
    <w:rPr>
      <w:rFonts w:ascii="Arial" w:hAnsi="Arial" w:cs="Calibri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mniPage2">
    <w:name w:val="OmniPage #2"/>
    <w:basedOn w:val="Normal"/>
    <w:rsid w:val="00143181"/>
    <w:pPr>
      <w:overflowPunct w:val="0"/>
      <w:autoSpaceDE w:val="0"/>
      <w:autoSpaceDN w:val="0"/>
      <w:adjustRightInd w:val="0"/>
      <w:spacing w:before="0" w:after="0" w:line="278" w:lineRule="exact"/>
      <w:ind w:left="77" w:right="123"/>
      <w:jc w:val="left"/>
      <w:textAlignment w:val="baseline"/>
    </w:pPr>
    <w:rPr>
      <w:rFonts w:ascii="Times New Roman" w:eastAsia="Times New Roman" w:hAnsi="Times New Roman" w:cs="Times New Roman"/>
      <w:noProof/>
      <w:color w:val="auto"/>
      <w:szCs w:val="20"/>
      <w:lang w:val="it-IT" w:eastAsia="it-IT"/>
    </w:rPr>
  </w:style>
  <w:style w:type="paragraph" w:customStyle="1" w:styleId="OmniPage4">
    <w:name w:val="OmniPage #4"/>
    <w:basedOn w:val="Normal"/>
    <w:uiPriority w:val="99"/>
    <w:rsid w:val="00143181"/>
    <w:pPr>
      <w:tabs>
        <w:tab w:val="left" w:pos="117"/>
        <w:tab w:val="left" w:leader="dot" w:pos="912"/>
        <w:tab w:val="left" w:leader="dot" w:pos="2558"/>
        <w:tab w:val="right" w:pos="9923"/>
      </w:tabs>
      <w:overflowPunct w:val="0"/>
      <w:autoSpaceDE w:val="0"/>
      <w:autoSpaceDN w:val="0"/>
      <w:adjustRightInd w:val="0"/>
      <w:spacing w:before="0" w:after="0" w:line="261" w:lineRule="exact"/>
      <w:ind w:left="67" w:right="53"/>
      <w:jc w:val="left"/>
      <w:textAlignment w:val="baseline"/>
    </w:pPr>
    <w:rPr>
      <w:rFonts w:ascii="Times New Roman" w:eastAsia="Times New Roman" w:hAnsi="Times New Roman" w:cs="Times New Roman"/>
      <w:noProof/>
      <w:color w:val="auto"/>
      <w:szCs w:val="20"/>
      <w:lang w:val="it-IT" w:eastAsia="it-IT"/>
    </w:rPr>
  </w:style>
  <w:style w:type="character" w:customStyle="1" w:styleId="BodycopyChar">
    <w:name w:val="Body copy Char"/>
    <w:basedOn w:val="Fuentedeprrafopredeter"/>
    <w:link w:val="Bodycopy"/>
    <w:locked/>
    <w:rsid w:val="001237E8"/>
    <w:rPr>
      <w:rFonts w:ascii="Arial" w:hAnsi="Arial" w:cs="Arial"/>
    </w:rPr>
  </w:style>
  <w:style w:type="paragraph" w:customStyle="1" w:styleId="Bodycopy">
    <w:name w:val="Body copy"/>
    <w:basedOn w:val="Normal"/>
    <w:link w:val="BodycopyChar"/>
    <w:qFormat/>
    <w:rsid w:val="001237E8"/>
    <w:pPr>
      <w:suppressAutoHyphens/>
      <w:spacing w:before="0" w:after="240" w:line="256" w:lineRule="auto"/>
      <w:jc w:val="left"/>
    </w:pPr>
    <w:rPr>
      <w:rFonts w:cs="Arial"/>
      <w:color w:val="auto"/>
      <w:sz w:val="22"/>
      <w:lang w:val="es-ES" w:eastAsia="es-ES"/>
    </w:rPr>
  </w:style>
  <w:style w:type="character" w:customStyle="1" w:styleId="Headline2Char">
    <w:name w:val="Headline 2 Char"/>
    <w:basedOn w:val="Fuentedeprrafopredeter"/>
    <w:link w:val="Headline2"/>
    <w:locked/>
    <w:rsid w:val="001237E8"/>
    <w:rPr>
      <w:rFonts w:ascii="Arial" w:hAnsi="Arial" w:cs="Arial"/>
      <w:b/>
      <w:sz w:val="28"/>
      <w:szCs w:val="28"/>
    </w:rPr>
  </w:style>
  <w:style w:type="paragraph" w:customStyle="1" w:styleId="Headline2">
    <w:name w:val="Headline 2"/>
    <w:basedOn w:val="Normal"/>
    <w:next w:val="Bodycopy"/>
    <w:link w:val="Headline2Char"/>
    <w:qFormat/>
    <w:rsid w:val="001237E8"/>
    <w:pPr>
      <w:keepNext/>
      <w:suppressAutoHyphens/>
      <w:spacing w:line="256" w:lineRule="auto"/>
      <w:jc w:val="left"/>
    </w:pPr>
    <w:rPr>
      <w:rFonts w:cs="Arial"/>
      <w:b/>
      <w:color w:val="auto"/>
      <w:sz w:val="28"/>
      <w:szCs w:val="28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4D13"/>
    <w:rPr>
      <w:b/>
      <w:bCs/>
      <w:lang w:val="ca-ES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4D13"/>
    <w:rPr>
      <w:rFonts w:ascii="Arial" w:hAnsi="Arial" w:cs="Calibri"/>
      <w:b/>
      <w:bCs/>
      <w:color w:val="000000" w:themeColor="text1"/>
      <w:sz w:val="20"/>
      <w:szCs w:val="20"/>
      <w:lang w:val="ca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EEA13-25AB-4DFF-9D81-E3BF99D73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PRESECRIPCIONES TÉCNICAS PARA EL SUMINISTRO E INSTALACIÓN, MEDIANTE CONCURSO ABIERTO,  DE UN EQUIPO DE RADIOLOGÍA CONVENCIONAL DIGITAL DIRECTA CON SUSPENSIÓN DE TECHO CONVOCADO POR EL HOSPITAL DE MATARÓ (CSdM)</vt:lpstr>
    </vt:vector>
  </TitlesOfParts>
  <Company>http://www.centor.mx.gd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PRESECRIPCIONES TÉCNICAS PARA EL SUMINISTRO E INSTALACIÓN, MEDIANTE CONCURSO ABIERTO,  DE UN EQUIPO DE RADIOLOGÍA CONVENCIONAL DIGITAL DIRECTA CON SUSPENSIÓN DE TECHO CONVOCADO POR EL HOSPITAL DE MATARÓ (CSdM)</dc:title>
  <dc:creator>Nroson</dc:creator>
  <cp:lastModifiedBy>Cocera Vera, Daniel</cp:lastModifiedBy>
  <cp:revision>4</cp:revision>
  <cp:lastPrinted>2025-09-26T06:53:00Z</cp:lastPrinted>
  <dcterms:created xsi:type="dcterms:W3CDTF">2025-09-26T11:03:00Z</dcterms:created>
  <dcterms:modified xsi:type="dcterms:W3CDTF">2025-09-29T10:43:00Z</dcterms:modified>
</cp:coreProperties>
</file>